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84"/>
          <w:szCs w:val="84"/>
        </w:rPr>
      </w:pPr>
      <w:r>
        <w:rPr>
          <w:rFonts w:hint="eastAsia" w:ascii="黑体" w:hAnsi="黑体" w:eastAsia="黑体"/>
          <w:bCs/>
          <w:sz w:val="44"/>
          <w:szCs w:val="44"/>
          <w:u w:val="none"/>
          <w:lang w:val="en-US" w:eastAsia="zh-CN"/>
        </w:rPr>
        <w:t>滨江服务公寓项目窗帘采购及安装</w:t>
      </w:r>
    </w:p>
    <w:p>
      <w:pPr>
        <w:spacing w:line="360" w:lineRule="auto"/>
        <w:jc w:val="center"/>
        <w:rPr>
          <w:rFonts w:ascii="黑体" w:hAnsi="黑体" w:eastAsia="黑体"/>
          <w:sz w:val="84"/>
          <w:szCs w:val="84"/>
        </w:rPr>
      </w:pPr>
    </w:p>
    <w:p>
      <w:pPr>
        <w:spacing w:line="360" w:lineRule="auto"/>
        <w:rPr>
          <w:rFonts w:ascii="黑体" w:hAnsi="黑体" w:eastAsia="黑体"/>
          <w:sz w:val="84"/>
          <w:szCs w:val="84"/>
        </w:rPr>
      </w:pPr>
    </w:p>
    <w:p>
      <w:pPr>
        <w:spacing w:line="360" w:lineRule="auto"/>
        <w:jc w:val="center"/>
        <w:rPr>
          <w:rFonts w:ascii="黑体" w:hAnsi="黑体" w:eastAsia="黑体"/>
          <w:sz w:val="84"/>
          <w:szCs w:val="84"/>
        </w:rPr>
      </w:pPr>
      <w:r>
        <w:rPr>
          <w:rFonts w:hint="eastAsia" w:ascii="黑体" w:hAnsi="黑体" w:eastAsia="黑体"/>
          <w:sz w:val="84"/>
          <w:szCs w:val="84"/>
          <w:lang w:val="en-US" w:eastAsia="zh-CN"/>
        </w:rPr>
        <w:t>竞价</w:t>
      </w:r>
      <w:r>
        <w:rPr>
          <w:rFonts w:hint="eastAsia" w:ascii="黑体" w:hAnsi="黑体" w:eastAsia="黑体"/>
          <w:sz w:val="84"/>
          <w:szCs w:val="84"/>
        </w:rPr>
        <w:t>文件</w:t>
      </w:r>
    </w:p>
    <w:p>
      <w:pPr>
        <w:spacing w:line="360" w:lineRule="auto"/>
        <w:rPr>
          <w:rFonts w:ascii="黑体" w:hAnsi="黑体" w:eastAsia="黑体"/>
          <w:sz w:val="84"/>
          <w:szCs w:val="84"/>
        </w:rPr>
      </w:pPr>
    </w:p>
    <w:p>
      <w:pPr>
        <w:spacing w:line="360" w:lineRule="auto"/>
        <w:rPr>
          <w:rFonts w:ascii="黑体" w:hAnsi="黑体" w:eastAsia="黑体"/>
          <w:sz w:val="84"/>
          <w:szCs w:val="84"/>
        </w:rPr>
      </w:pPr>
    </w:p>
    <w:p>
      <w:pPr>
        <w:pStyle w:val="23"/>
        <w:rPr>
          <w:rFonts w:ascii="黑体" w:hAnsi="黑体" w:eastAsia="黑体"/>
          <w:sz w:val="84"/>
          <w:szCs w:val="84"/>
        </w:rPr>
      </w:pPr>
    </w:p>
    <w:p>
      <w:pPr>
        <w:rPr>
          <w:rFonts w:ascii="黑体" w:hAnsi="黑体" w:eastAsia="黑体"/>
          <w:sz w:val="84"/>
          <w:szCs w:val="84"/>
        </w:rPr>
      </w:pPr>
    </w:p>
    <w:p>
      <w:pPr>
        <w:pStyle w:val="23"/>
        <w:rPr>
          <w:rFonts w:ascii="黑体" w:hAnsi="黑体" w:eastAsia="黑体"/>
          <w:sz w:val="84"/>
          <w:szCs w:val="84"/>
        </w:rPr>
      </w:pPr>
    </w:p>
    <w:p>
      <w:pPr>
        <w:pStyle w:val="23"/>
        <w:ind w:firstLine="0" w:firstLineChars="0"/>
      </w:pPr>
    </w:p>
    <w:p>
      <w:pPr>
        <w:spacing w:line="360" w:lineRule="auto"/>
        <w:jc w:val="center"/>
        <w:rPr>
          <w:rFonts w:hint="eastAsia" w:ascii="黑体" w:hAnsi="黑体" w:eastAsia="黑体"/>
          <w:sz w:val="32"/>
          <w:szCs w:val="32"/>
          <w:lang w:eastAsia="zh-CN"/>
        </w:rPr>
      </w:pPr>
      <w:r>
        <w:rPr>
          <w:rFonts w:hint="eastAsia" w:ascii="黑体" w:hAnsi="黑体" w:eastAsia="黑体"/>
          <w:sz w:val="32"/>
          <w:szCs w:val="32"/>
        </w:rPr>
        <w:t xml:space="preserve">采购人：  </w:t>
      </w:r>
      <w:r>
        <w:rPr>
          <w:rFonts w:hint="eastAsia" w:ascii="黑体" w:hAnsi="黑体" w:eastAsia="黑体"/>
          <w:sz w:val="32"/>
          <w:szCs w:val="32"/>
          <w:u w:val="single"/>
          <w:lang w:eastAsia="zh-CN"/>
        </w:rPr>
        <w:t>长沙城发恒晟置业有限公司</w:t>
      </w:r>
    </w:p>
    <w:p>
      <w:pPr>
        <w:jc w:val="center"/>
        <w:rPr>
          <w:rFonts w:ascii="黑体" w:eastAsia="黑体"/>
          <w:szCs w:val="32"/>
        </w:rPr>
      </w:pPr>
      <w:r>
        <w:rPr>
          <w:rFonts w:hint="eastAsia" w:ascii="黑体" w:hAnsi="黑体" w:eastAsia="黑体"/>
          <w:sz w:val="28"/>
          <w:szCs w:val="28"/>
        </w:rPr>
        <w:t>日    期：</w:t>
      </w:r>
      <w:r>
        <w:rPr>
          <w:rFonts w:hint="eastAsia" w:ascii="黑体" w:hAnsi="黑体" w:eastAsia="黑体"/>
          <w:sz w:val="28"/>
          <w:szCs w:val="28"/>
          <w:u w:val="single"/>
        </w:rPr>
        <w:t>202</w:t>
      </w:r>
      <w:r>
        <w:rPr>
          <w:rFonts w:hint="eastAsia" w:ascii="黑体" w:hAnsi="黑体" w:eastAsia="黑体"/>
          <w:sz w:val="28"/>
          <w:szCs w:val="28"/>
          <w:u w:val="single"/>
          <w:lang w:val="en-US" w:eastAsia="zh-CN"/>
        </w:rPr>
        <w:t>4</w:t>
      </w:r>
      <w:r>
        <w:rPr>
          <w:rFonts w:hint="eastAsia" w:ascii="黑体" w:hAnsi="黑体" w:eastAsia="黑体"/>
          <w:sz w:val="28"/>
          <w:szCs w:val="28"/>
          <w:u w:val="single"/>
        </w:rPr>
        <w:t xml:space="preserve"> </w:t>
      </w:r>
      <w:r>
        <w:rPr>
          <w:rFonts w:hint="eastAsia" w:ascii="黑体" w:hAnsi="黑体" w:eastAsia="黑体"/>
          <w:sz w:val="28"/>
          <w:szCs w:val="28"/>
        </w:rPr>
        <w:t>年</w:t>
      </w:r>
      <w:r>
        <w:rPr>
          <w:rFonts w:hint="eastAsia" w:ascii="黑体" w:hAnsi="黑体" w:eastAsia="黑体"/>
          <w:sz w:val="28"/>
          <w:szCs w:val="28"/>
          <w:u w:val="single"/>
        </w:rPr>
        <w:t xml:space="preserve"> </w:t>
      </w:r>
      <w:r>
        <w:rPr>
          <w:rFonts w:hint="eastAsia" w:ascii="黑体" w:hAnsi="黑体" w:eastAsia="黑体"/>
          <w:sz w:val="28"/>
          <w:szCs w:val="28"/>
          <w:u w:val="single"/>
          <w:lang w:val="en-US" w:eastAsia="zh-CN"/>
        </w:rPr>
        <w:t>5</w:t>
      </w:r>
      <w:r>
        <w:rPr>
          <w:rFonts w:hint="eastAsia" w:ascii="黑体" w:hAnsi="黑体" w:eastAsia="黑体"/>
          <w:sz w:val="28"/>
          <w:szCs w:val="28"/>
          <w:u w:val="single"/>
        </w:rPr>
        <w:t xml:space="preserve"> </w:t>
      </w:r>
      <w:r>
        <w:rPr>
          <w:rFonts w:hint="eastAsia" w:ascii="黑体" w:hAnsi="黑体" w:eastAsia="黑体"/>
          <w:sz w:val="28"/>
          <w:szCs w:val="28"/>
        </w:rPr>
        <w:t>月</w:t>
      </w:r>
    </w:p>
    <w:p>
      <w:pPr>
        <w:jc w:val="center"/>
        <w:rPr>
          <w:rFonts w:hint="eastAsia" w:ascii="黑体" w:hAnsi="黑体" w:eastAsia="黑体"/>
          <w:sz w:val="44"/>
          <w:szCs w:val="44"/>
          <w:lang w:val="zh-CN"/>
        </w:rPr>
        <w:sectPr>
          <w:footerReference r:id="rId3" w:type="default"/>
          <w:pgSz w:w="11906" w:h="16838"/>
          <w:pgMar w:top="2098" w:right="1588" w:bottom="1588" w:left="1588"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ascii="黑体" w:hAnsi="黑体" w:eastAsia="黑体"/>
          <w:sz w:val="44"/>
          <w:szCs w:val="44"/>
          <w:lang w:val="zh-CN"/>
        </w:rPr>
      </w:pPr>
      <w:r>
        <w:rPr>
          <w:rFonts w:hint="eastAsia" w:ascii="黑体" w:hAnsi="黑体" w:eastAsia="黑体"/>
          <w:sz w:val="44"/>
          <w:szCs w:val="44"/>
          <w:lang w:val="zh-CN"/>
        </w:rPr>
        <w:t>目</w:t>
      </w:r>
      <w:r>
        <w:rPr>
          <w:rFonts w:ascii="黑体" w:hAnsi="黑体" w:eastAsia="黑体"/>
          <w:sz w:val="44"/>
          <w:szCs w:val="44"/>
          <w:lang w:val="zh-CN"/>
        </w:rPr>
        <w:t xml:space="preserve"> </w:t>
      </w:r>
      <w:r>
        <w:rPr>
          <w:rFonts w:hint="eastAsia" w:ascii="黑体" w:hAnsi="黑体" w:eastAsia="黑体"/>
          <w:sz w:val="44"/>
          <w:szCs w:val="44"/>
          <w:lang w:val="zh-CN"/>
        </w:rPr>
        <w:t>录</w:t>
      </w:r>
    </w:p>
    <w:sdt>
      <w:sdtPr>
        <w:rPr>
          <w:rFonts w:ascii="宋体" w:hAnsi="宋体" w:eastAsia="宋体" w:cs="Times New Roman"/>
          <w:kern w:val="2"/>
          <w:sz w:val="21"/>
          <w:szCs w:val="22"/>
          <w:lang w:val="en-US" w:eastAsia="zh-CN" w:bidi="ar-SA"/>
        </w:rPr>
        <w:id w:val="147454795"/>
        <w15:color w:val="DBDBDB"/>
        <w:docPartObj>
          <w:docPartGallery w:val="Table of Contents"/>
          <w:docPartUnique/>
        </w:docPartObj>
      </w:sdtPr>
      <w:sdtEndPr>
        <w:rPr>
          <w:rFonts w:ascii="Times New Roman" w:hAnsi="Times New Roman" w:eastAsia="宋体" w:cs="Times New Roman"/>
          <w:kern w:val="2"/>
          <w:sz w:val="21"/>
          <w:szCs w:val="22"/>
          <w:lang w:val="en-US" w:eastAsia="zh-CN" w:bidi="ar-SA"/>
        </w:rPr>
      </w:sdtEndPr>
      <w:sdtContent>
        <w:p>
          <w:pPr>
            <w:spacing w:before="0" w:beforeLines="0" w:after="0" w:afterLines="0" w:line="240" w:lineRule="auto"/>
            <w:ind w:left="0" w:leftChars="0" w:right="0" w:rightChars="0" w:firstLine="0" w:firstLineChars="0"/>
            <w:jc w:val="center"/>
          </w:pPr>
        </w:p>
        <w:p>
          <w:pPr>
            <w:pStyle w:val="69"/>
            <w:tabs>
              <w:tab w:val="right" w:leader="dot" w:pos="8730"/>
            </w:tabs>
            <w:spacing w:line="480" w:lineRule="auto"/>
            <w:rPr>
              <w:sz w:val="28"/>
              <w:szCs w:val="28"/>
            </w:rPr>
          </w:pPr>
          <w:r>
            <w:rPr>
              <w:sz w:val="24"/>
            </w:rPr>
            <w:fldChar w:fldCharType="begin"/>
          </w:r>
          <w:r>
            <w:rPr>
              <w:sz w:val="24"/>
            </w:rPr>
            <w:instrText xml:space="preserve">TOC \o "1-1" \h \u </w:instrText>
          </w:r>
          <w:r>
            <w:rPr>
              <w:sz w:val="24"/>
            </w:rPr>
            <w:fldChar w:fldCharType="separate"/>
          </w:r>
          <w:r>
            <w:rPr>
              <w:sz w:val="28"/>
              <w:szCs w:val="28"/>
            </w:rPr>
            <w:fldChar w:fldCharType="begin"/>
          </w:r>
          <w:r>
            <w:rPr>
              <w:sz w:val="28"/>
              <w:szCs w:val="28"/>
            </w:rPr>
            <w:instrText xml:space="preserve"> HYPERLINK \l _Toc27447 </w:instrText>
          </w:r>
          <w:r>
            <w:rPr>
              <w:sz w:val="28"/>
              <w:szCs w:val="28"/>
            </w:rPr>
            <w:fldChar w:fldCharType="separate"/>
          </w:r>
          <w:r>
            <w:rPr>
              <w:rFonts w:hint="eastAsia"/>
              <w:sz w:val="28"/>
              <w:szCs w:val="28"/>
            </w:rPr>
            <w:t>第一章</w:t>
          </w:r>
          <w:r>
            <w:rPr>
              <w:sz w:val="28"/>
              <w:szCs w:val="28"/>
            </w:rPr>
            <w:t xml:space="preserve">  </w:t>
          </w:r>
          <w:r>
            <w:rPr>
              <w:rFonts w:hint="eastAsia"/>
              <w:sz w:val="28"/>
              <w:szCs w:val="28"/>
              <w:lang w:val="en-US" w:eastAsia="zh-CN"/>
            </w:rPr>
            <w:t>竞价公告</w:t>
          </w:r>
          <w:r>
            <w:rPr>
              <w:sz w:val="28"/>
              <w:szCs w:val="28"/>
            </w:rPr>
            <w:tab/>
          </w:r>
          <w:r>
            <w:rPr>
              <w:sz w:val="28"/>
              <w:szCs w:val="28"/>
            </w:rPr>
            <w:fldChar w:fldCharType="begin"/>
          </w:r>
          <w:r>
            <w:rPr>
              <w:sz w:val="28"/>
              <w:szCs w:val="28"/>
            </w:rPr>
            <w:instrText xml:space="preserve"> PAGEREF _Toc27447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69"/>
            <w:tabs>
              <w:tab w:val="right" w:leader="dot" w:pos="8730"/>
            </w:tabs>
            <w:spacing w:line="480" w:lineRule="auto"/>
            <w:rPr>
              <w:sz w:val="28"/>
              <w:szCs w:val="28"/>
            </w:rPr>
          </w:pPr>
          <w:r>
            <w:rPr>
              <w:sz w:val="28"/>
              <w:szCs w:val="28"/>
            </w:rPr>
            <w:fldChar w:fldCharType="begin"/>
          </w:r>
          <w:r>
            <w:rPr>
              <w:sz w:val="28"/>
              <w:szCs w:val="28"/>
            </w:rPr>
            <w:instrText xml:space="preserve"> HYPERLINK \l _Toc7358 </w:instrText>
          </w:r>
          <w:r>
            <w:rPr>
              <w:sz w:val="28"/>
              <w:szCs w:val="28"/>
            </w:rPr>
            <w:fldChar w:fldCharType="separate"/>
          </w:r>
          <w:r>
            <w:rPr>
              <w:rFonts w:hint="eastAsia"/>
              <w:sz w:val="28"/>
              <w:szCs w:val="28"/>
              <w:lang w:val="en-US" w:eastAsia="zh-CN"/>
            </w:rPr>
            <w:t>第二章  竞价须知</w:t>
          </w:r>
          <w:r>
            <w:rPr>
              <w:sz w:val="28"/>
              <w:szCs w:val="28"/>
            </w:rPr>
            <w:tab/>
          </w:r>
          <w:r>
            <w:rPr>
              <w:sz w:val="28"/>
              <w:szCs w:val="28"/>
            </w:rPr>
            <w:fldChar w:fldCharType="begin"/>
          </w:r>
          <w:r>
            <w:rPr>
              <w:sz w:val="28"/>
              <w:szCs w:val="28"/>
            </w:rPr>
            <w:instrText xml:space="preserve"> PAGEREF _Toc7358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69"/>
            <w:tabs>
              <w:tab w:val="right" w:leader="dot" w:pos="8730"/>
            </w:tabs>
            <w:spacing w:line="480" w:lineRule="auto"/>
            <w:rPr>
              <w:sz w:val="28"/>
              <w:szCs w:val="28"/>
            </w:rPr>
          </w:pPr>
          <w:r>
            <w:rPr>
              <w:sz w:val="28"/>
              <w:szCs w:val="28"/>
            </w:rPr>
            <w:fldChar w:fldCharType="begin"/>
          </w:r>
          <w:r>
            <w:rPr>
              <w:sz w:val="28"/>
              <w:szCs w:val="28"/>
            </w:rPr>
            <w:instrText xml:space="preserve"> HYPERLINK \l _Toc27962 </w:instrText>
          </w:r>
          <w:r>
            <w:rPr>
              <w:sz w:val="28"/>
              <w:szCs w:val="28"/>
            </w:rPr>
            <w:fldChar w:fldCharType="separate"/>
          </w:r>
          <w:r>
            <w:rPr>
              <w:rFonts w:hint="eastAsia"/>
              <w:sz w:val="28"/>
              <w:szCs w:val="28"/>
              <w:lang w:val="en-US" w:eastAsia="zh-CN"/>
            </w:rPr>
            <w:t>第三章  合同主要条款</w:t>
          </w:r>
          <w:r>
            <w:rPr>
              <w:sz w:val="28"/>
              <w:szCs w:val="28"/>
            </w:rPr>
            <w:tab/>
          </w:r>
          <w:r>
            <w:rPr>
              <w:sz w:val="28"/>
              <w:szCs w:val="28"/>
            </w:rPr>
            <w:fldChar w:fldCharType="begin"/>
          </w:r>
          <w:r>
            <w:rPr>
              <w:sz w:val="28"/>
              <w:szCs w:val="28"/>
            </w:rPr>
            <w:instrText xml:space="preserve"> PAGEREF _Toc27962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69"/>
            <w:tabs>
              <w:tab w:val="right" w:leader="dot" w:pos="8730"/>
            </w:tabs>
            <w:spacing w:line="480" w:lineRule="auto"/>
            <w:rPr>
              <w:sz w:val="28"/>
              <w:szCs w:val="28"/>
            </w:rPr>
          </w:pPr>
          <w:r>
            <w:rPr>
              <w:sz w:val="28"/>
              <w:szCs w:val="28"/>
            </w:rPr>
            <w:fldChar w:fldCharType="begin"/>
          </w:r>
          <w:r>
            <w:rPr>
              <w:sz w:val="28"/>
              <w:szCs w:val="28"/>
            </w:rPr>
            <w:instrText xml:space="preserve"> HYPERLINK \l _Toc32641 </w:instrText>
          </w:r>
          <w:r>
            <w:rPr>
              <w:sz w:val="28"/>
              <w:szCs w:val="28"/>
            </w:rPr>
            <w:fldChar w:fldCharType="separate"/>
          </w:r>
          <w:r>
            <w:rPr>
              <w:rFonts w:hint="eastAsia"/>
              <w:sz w:val="28"/>
              <w:szCs w:val="28"/>
              <w:lang w:val="en-US" w:eastAsia="zh-CN"/>
            </w:rPr>
            <w:t>第四章  采购需求</w:t>
          </w:r>
          <w:r>
            <w:rPr>
              <w:sz w:val="28"/>
              <w:szCs w:val="28"/>
            </w:rPr>
            <w:tab/>
          </w:r>
          <w:r>
            <w:rPr>
              <w:sz w:val="28"/>
              <w:szCs w:val="28"/>
            </w:rPr>
            <w:fldChar w:fldCharType="begin"/>
          </w:r>
          <w:r>
            <w:rPr>
              <w:sz w:val="28"/>
              <w:szCs w:val="28"/>
            </w:rPr>
            <w:instrText xml:space="preserve"> PAGEREF _Toc32641 \h </w:instrText>
          </w:r>
          <w:r>
            <w:rPr>
              <w:sz w:val="28"/>
              <w:szCs w:val="28"/>
            </w:rPr>
            <w:fldChar w:fldCharType="separate"/>
          </w:r>
          <w:r>
            <w:rPr>
              <w:sz w:val="28"/>
              <w:szCs w:val="28"/>
            </w:rPr>
            <w:t>23</w:t>
          </w:r>
          <w:r>
            <w:rPr>
              <w:sz w:val="28"/>
              <w:szCs w:val="28"/>
            </w:rPr>
            <w:fldChar w:fldCharType="end"/>
          </w:r>
          <w:r>
            <w:rPr>
              <w:sz w:val="28"/>
              <w:szCs w:val="28"/>
            </w:rPr>
            <w:fldChar w:fldCharType="end"/>
          </w:r>
        </w:p>
        <w:p>
          <w:pPr>
            <w:pStyle w:val="69"/>
            <w:tabs>
              <w:tab w:val="right" w:leader="dot" w:pos="8730"/>
            </w:tabs>
            <w:spacing w:line="480" w:lineRule="auto"/>
            <w:rPr>
              <w:sz w:val="28"/>
              <w:szCs w:val="28"/>
            </w:rPr>
          </w:pPr>
          <w:r>
            <w:rPr>
              <w:sz w:val="28"/>
              <w:szCs w:val="28"/>
            </w:rPr>
            <w:fldChar w:fldCharType="begin"/>
          </w:r>
          <w:r>
            <w:rPr>
              <w:sz w:val="28"/>
              <w:szCs w:val="28"/>
            </w:rPr>
            <w:instrText xml:space="preserve"> HYPERLINK \l _Toc24733 </w:instrText>
          </w:r>
          <w:r>
            <w:rPr>
              <w:sz w:val="28"/>
              <w:szCs w:val="28"/>
            </w:rPr>
            <w:fldChar w:fldCharType="separate"/>
          </w:r>
          <w:r>
            <w:rPr>
              <w:rFonts w:hint="eastAsia"/>
              <w:sz w:val="28"/>
              <w:szCs w:val="28"/>
              <w:lang w:val="en-US" w:eastAsia="zh-CN"/>
            </w:rPr>
            <w:t>第五章  竞价文件格式</w:t>
          </w:r>
          <w:r>
            <w:rPr>
              <w:sz w:val="28"/>
              <w:szCs w:val="28"/>
            </w:rPr>
            <w:tab/>
          </w:r>
          <w:r>
            <w:rPr>
              <w:sz w:val="28"/>
              <w:szCs w:val="28"/>
            </w:rPr>
            <w:fldChar w:fldCharType="begin"/>
          </w:r>
          <w:r>
            <w:rPr>
              <w:sz w:val="28"/>
              <w:szCs w:val="28"/>
            </w:rPr>
            <w:instrText xml:space="preserve"> PAGEREF _Toc24733 \h </w:instrText>
          </w:r>
          <w:r>
            <w:rPr>
              <w:sz w:val="28"/>
              <w:szCs w:val="28"/>
            </w:rPr>
            <w:fldChar w:fldCharType="separate"/>
          </w:r>
          <w:r>
            <w:rPr>
              <w:sz w:val="28"/>
              <w:szCs w:val="28"/>
            </w:rPr>
            <w:t>24</w:t>
          </w:r>
          <w:r>
            <w:rPr>
              <w:sz w:val="28"/>
              <w:szCs w:val="28"/>
            </w:rPr>
            <w:fldChar w:fldCharType="end"/>
          </w:r>
          <w:r>
            <w:rPr>
              <w:sz w:val="28"/>
              <w:szCs w:val="28"/>
            </w:rPr>
            <w:fldChar w:fldCharType="end"/>
          </w:r>
        </w:p>
        <w:p>
          <w:pPr>
            <w:pStyle w:val="69"/>
            <w:tabs>
              <w:tab w:val="right" w:leader="dot" w:pos="8730"/>
            </w:tabs>
          </w:pPr>
        </w:p>
        <w:p>
          <w:pPr>
            <w:spacing w:line="480" w:lineRule="auto"/>
            <w:rPr>
              <w:sz w:val="24"/>
            </w:rPr>
          </w:pPr>
          <w:r>
            <w:fldChar w:fldCharType="end"/>
          </w:r>
        </w:p>
      </w:sdtContent>
    </w:sdt>
    <w:p>
      <w:pPr>
        <w:spacing w:line="480" w:lineRule="auto"/>
        <w:rPr>
          <w:sz w:val="24"/>
        </w:rPr>
      </w:pPr>
    </w:p>
    <w:p>
      <w:pPr>
        <w:spacing w:line="360" w:lineRule="auto"/>
        <w:rPr>
          <w:rFonts w:hint="eastAsia" w:ascii="宋体" w:hAnsi="宋体"/>
          <w:sz w:val="24"/>
        </w:rPr>
      </w:pPr>
      <w:bookmarkStart w:id="0" w:name="_Toc410397372"/>
    </w:p>
    <w:bookmarkEnd w:id="0"/>
    <w:p>
      <w:pPr>
        <w:pStyle w:val="3"/>
        <w:spacing w:before="156" w:after="156"/>
        <w:outlineLvl w:val="9"/>
        <w:rPr>
          <w:rFonts w:hint="eastAsia"/>
        </w:rPr>
        <w:sectPr>
          <w:headerReference r:id="rId6" w:type="first"/>
          <w:footerReference r:id="rId9" w:type="first"/>
          <w:headerReference r:id="rId4" w:type="default"/>
          <w:footerReference r:id="rId7" w:type="default"/>
          <w:headerReference r:id="rId5" w:type="even"/>
          <w:footerReference r:id="rId8" w:type="even"/>
          <w:pgSz w:w="11906" w:h="16838"/>
          <w:pgMar w:top="2098" w:right="1588" w:bottom="1588" w:left="1588"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3"/>
        <w:spacing w:before="156" w:after="156"/>
        <w:rPr>
          <w:rFonts w:hint="default" w:eastAsia="黑体"/>
          <w:lang w:val="en-US" w:eastAsia="zh-CN"/>
        </w:rPr>
      </w:pPr>
      <w:bookmarkStart w:id="1" w:name="_Toc27447"/>
      <w:r>
        <w:rPr>
          <w:rFonts w:hint="eastAsia"/>
        </w:rPr>
        <w:t>第一章</w:t>
      </w:r>
      <w:r>
        <w:t xml:space="preserve">  </w:t>
      </w:r>
      <w:r>
        <w:rPr>
          <w:rFonts w:hint="eastAsia"/>
          <w:lang w:val="en-US" w:eastAsia="zh-CN"/>
        </w:rPr>
        <w:t>竞价公告</w:t>
      </w:r>
      <w:bookmarkEnd w:id="1"/>
    </w:p>
    <w:p>
      <w:pPr>
        <w:jc w:val="center"/>
        <w:rPr>
          <w:rFonts w:hint="default" w:ascii="黑体" w:hAnsi="黑体" w:eastAsia="黑体"/>
          <w:sz w:val="30"/>
          <w:szCs w:val="30"/>
          <w:lang w:val="en-US" w:eastAsia="zh-CN"/>
        </w:rPr>
      </w:pPr>
      <w:r>
        <w:rPr>
          <w:rFonts w:hint="eastAsia" w:ascii="黑体" w:hAnsi="黑体" w:eastAsia="黑体"/>
          <w:sz w:val="30"/>
          <w:szCs w:val="30"/>
          <w:u w:val="single"/>
          <w:lang w:val="en-US" w:eastAsia="zh-CN"/>
        </w:rPr>
        <w:t>滨江服务公寓项目窗帘采购及安装竞</w:t>
      </w:r>
      <w:r>
        <w:rPr>
          <w:rFonts w:hint="eastAsia" w:ascii="黑体" w:hAnsi="黑体" w:eastAsia="黑体"/>
          <w:sz w:val="30"/>
          <w:szCs w:val="30"/>
          <w:lang w:val="en-US" w:eastAsia="zh-CN"/>
        </w:rPr>
        <w:t>价公告</w:t>
      </w:r>
    </w:p>
    <w:p>
      <w:pPr>
        <w:spacing w:line="360" w:lineRule="auto"/>
        <w:ind w:firstLine="560" w:firstLineChars="200"/>
        <w:jc w:val="left"/>
        <w:rPr>
          <w:rFonts w:hint="eastAsia" w:ascii="宋体" w:hAnsi="宋体" w:eastAsia="宋体" w:cs="宋体"/>
          <w:bCs/>
          <w:sz w:val="28"/>
          <w:szCs w:val="28"/>
        </w:rPr>
      </w:pPr>
      <w:r>
        <w:rPr>
          <w:rFonts w:hint="eastAsia" w:ascii="宋体" w:hAnsi="宋体" w:cs="宋体"/>
          <w:sz w:val="28"/>
          <w:szCs w:val="28"/>
          <w:u w:val="none"/>
          <w:lang w:val="en-US" w:eastAsia="zh-CN"/>
        </w:rPr>
        <w:t>现就</w:t>
      </w:r>
      <w:r>
        <w:rPr>
          <w:rFonts w:hint="eastAsia" w:ascii="宋体" w:hAnsi="宋体" w:cs="宋体"/>
          <w:sz w:val="28"/>
          <w:szCs w:val="28"/>
          <w:u w:val="none"/>
          <w:lang w:eastAsia="zh-CN"/>
        </w:rPr>
        <w:t>长沙城发恒晟置业有限公司</w:t>
      </w:r>
      <w:r>
        <w:rPr>
          <w:rFonts w:hint="eastAsia" w:ascii="宋体" w:hAnsi="宋体" w:eastAsia="宋体" w:cs="宋体"/>
          <w:bCs/>
          <w:sz w:val="28"/>
          <w:szCs w:val="28"/>
          <w:u w:val="none"/>
        </w:rPr>
        <w:t>的</w:t>
      </w:r>
      <w:r>
        <w:rPr>
          <w:rFonts w:hint="eastAsia" w:ascii="宋体" w:hAnsi="宋体" w:cs="宋体"/>
          <w:sz w:val="28"/>
          <w:szCs w:val="28"/>
          <w:u w:val="single"/>
          <w:lang w:val="en-US" w:eastAsia="zh-CN"/>
        </w:rPr>
        <w:t xml:space="preserve"> 滨江服务公寓项目窗帘采购及安装</w:t>
      </w:r>
      <w:r>
        <w:rPr>
          <w:rFonts w:hint="eastAsia" w:ascii="宋体" w:hAnsi="宋体" w:eastAsia="宋体" w:cs="宋体"/>
          <w:sz w:val="28"/>
          <w:szCs w:val="28"/>
          <w:u w:val="none"/>
        </w:rPr>
        <w:t>进行</w:t>
      </w:r>
      <w:r>
        <w:rPr>
          <w:rFonts w:hint="eastAsia" w:ascii="宋体" w:hAnsi="宋体" w:cs="宋体"/>
          <w:sz w:val="28"/>
          <w:szCs w:val="28"/>
          <w:u w:val="none"/>
          <w:lang w:val="en-US" w:eastAsia="zh-CN"/>
        </w:rPr>
        <w:t>询价</w:t>
      </w:r>
      <w:r>
        <w:rPr>
          <w:rFonts w:hint="eastAsia" w:ascii="宋体" w:hAnsi="宋体" w:eastAsia="宋体" w:cs="宋体"/>
          <w:sz w:val="28"/>
          <w:szCs w:val="28"/>
          <w:u w:val="none"/>
        </w:rPr>
        <w:t>，</w:t>
      </w:r>
      <w:r>
        <w:rPr>
          <w:rFonts w:hint="eastAsia" w:ascii="宋体" w:hAnsi="宋体" w:cs="宋体"/>
          <w:sz w:val="28"/>
          <w:szCs w:val="28"/>
          <w:u w:val="none"/>
          <w:lang w:val="en-US" w:eastAsia="zh-CN"/>
        </w:rPr>
        <w:t>欢迎符合条件的供应商前来参与竞价</w:t>
      </w:r>
      <w:r>
        <w:rPr>
          <w:rFonts w:hint="eastAsia" w:ascii="宋体" w:hAnsi="宋体" w:eastAsia="宋体" w:cs="宋体"/>
          <w:bCs/>
          <w:sz w:val="28"/>
          <w:szCs w:val="28"/>
        </w:rPr>
        <w:t>。</w:t>
      </w:r>
    </w:p>
    <w:p>
      <w:pPr>
        <w:pStyle w:val="4"/>
        <w:keepNext/>
        <w:keepLines/>
        <w:pageBreakBefore w:val="0"/>
        <w:widowControl w:val="0"/>
        <w:kinsoku/>
        <w:wordWrap/>
        <w:overflowPunct/>
        <w:topLinePunct w:val="0"/>
        <w:autoSpaceDE/>
        <w:autoSpaceDN/>
        <w:bidi w:val="0"/>
        <w:adjustRightInd w:val="0"/>
        <w:snapToGrid w:val="0"/>
        <w:spacing w:before="157" w:beforeLines="50"/>
        <w:ind w:left="0" w:leftChars="0"/>
        <w:textAlignment w:val="auto"/>
        <w:rPr>
          <w:rFonts w:hint="eastAsia"/>
          <w:sz w:val="32"/>
          <w:szCs w:val="28"/>
          <w:lang w:val="en-US" w:eastAsia="zh-CN"/>
        </w:rPr>
      </w:pPr>
      <w:r>
        <w:rPr>
          <w:rFonts w:hint="eastAsia"/>
          <w:sz w:val="32"/>
          <w:szCs w:val="28"/>
          <w:lang w:val="en-US" w:eastAsia="zh-CN"/>
        </w:rPr>
        <w:t>一、项目概况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bCs/>
          <w:sz w:val="28"/>
          <w:szCs w:val="28"/>
        </w:rPr>
      </w:pPr>
      <w:r>
        <w:rPr>
          <w:rFonts w:ascii="宋体" w:hAnsi="宋体"/>
          <w:bCs/>
          <w:sz w:val="28"/>
          <w:szCs w:val="28"/>
        </w:rPr>
        <w:t xml:space="preserve">1.1 </w:t>
      </w:r>
      <w:r>
        <w:rPr>
          <w:rFonts w:hint="eastAsia" w:ascii="宋体" w:hAnsi="宋体"/>
          <w:bCs/>
          <w:sz w:val="28"/>
          <w:szCs w:val="28"/>
        </w:rPr>
        <w:t>采购项目名称：</w:t>
      </w:r>
      <w:r>
        <w:rPr>
          <w:rFonts w:hint="eastAsia" w:ascii="宋体" w:hAnsi="宋体"/>
          <w:sz w:val="28"/>
          <w:szCs w:val="28"/>
          <w:u w:val="single"/>
          <w:lang w:val="en-US" w:eastAsia="zh-CN"/>
        </w:rPr>
        <w:t>滨江服务公寓项目窗帘采购及安装</w:t>
      </w:r>
      <w:r>
        <w:rPr>
          <w:rFonts w:hint="eastAsia" w:ascii="宋体" w:hAnsi="宋体"/>
          <w:bCs/>
          <w:sz w:val="28"/>
          <w:szCs w:val="28"/>
        </w:rPr>
        <w:t>；</w:t>
      </w:r>
    </w:p>
    <w:p>
      <w:pPr>
        <w:pStyle w:val="14"/>
        <w:keepNext w:val="0"/>
        <w:keepLines w:val="0"/>
        <w:pageBreakBefore w:val="0"/>
        <w:widowControl w:val="0"/>
        <w:kinsoku/>
        <w:wordWrap/>
        <w:overflowPunct/>
        <w:topLinePunct w:val="0"/>
        <w:autoSpaceDE/>
        <w:autoSpaceDN/>
        <w:bidi w:val="0"/>
        <w:adjustRightInd/>
        <w:snapToGrid/>
        <w:spacing w:after="0" w:line="360" w:lineRule="auto"/>
        <w:ind w:left="0" w:leftChars="0" w:firstLine="560" w:firstLineChars="200"/>
        <w:textAlignment w:val="auto"/>
        <w:rPr>
          <w:rFonts w:hint="default" w:ascii="宋体" w:hAnsi="宋体"/>
          <w:kern w:val="2"/>
          <w:sz w:val="28"/>
          <w:szCs w:val="28"/>
          <w:u w:val="single"/>
          <w:lang w:val="en-US" w:eastAsia="zh-CN"/>
        </w:rPr>
      </w:pPr>
      <w:r>
        <w:rPr>
          <w:rFonts w:hint="eastAsia" w:ascii="宋体" w:hAnsi="宋体"/>
          <w:bCs/>
          <w:kern w:val="2"/>
          <w:sz w:val="28"/>
          <w:szCs w:val="28"/>
        </w:rPr>
        <w:t xml:space="preserve">1.2 </w:t>
      </w:r>
      <w:r>
        <w:rPr>
          <w:rFonts w:hint="eastAsia" w:ascii="宋体" w:hAnsi="宋体"/>
          <w:sz w:val="21"/>
          <w:szCs w:val="22"/>
        </w:rPr>
        <w:t xml:space="preserve"> </w:t>
      </w:r>
      <w:r>
        <w:rPr>
          <w:rFonts w:hint="eastAsia" w:ascii="宋体" w:hAnsi="宋体"/>
          <w:kern w:val="2"/>
          <w:sz w:val="28"/>
          <w:szCs w:val="28"/>
          <w:u w:val="none"/>
        </w:rPr>
        <w:t>项目预算：</w:t>
      </w:r>
      <w:r>
        <w:rPr>
          <w:rFonts w:hint="eastAsia" w:ascii="宋体" w:hAnsi="宋体"/>
          <w:kern w:val="2"/>
          <w:sz w:val="28"/>
          <w:szCs w:val="28"/>
          <w:u w:val="single"/>
          <w:lang w:val="en-US" w:eastAsia="zh-CN"/>
        </w:rPr>
        <w:t>本项目预算（最高限价）为256531.93元（含税，税率13%）；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kern w:val="2"/>
          <w:sz w:val="28"/>
          <w:szCs w:val="28"/>
          <w:u w:val="single"/>
          <w:lang w:val="en-US" w:eastAsia="zh-CN"/>
        </w:rPr>
      </w:pPr>
      <w:r>
        <w:rPr>
          <w:rFonts w:hint="eastAsia" w:ascii="宋体" w:hAnsi="宋体"/>
          <w:kern w:val="2"/>
          <w:sz w:val="28"/>
          <w:szCs w:val="28"/>
          <w:u w:val="none"/>
          <w:lang w:val="en-US" w:eastAsia="zh-CN"/>
        </w:rPr>
        <w:t>1.3  采购人：</w:t>
      </w:r>
      <w:r>
        <w:rPr>
          <w:rFonts w:hint="eastAsia" w:ascii="宋体" w:hAnsi="宋体" w:cs="宋体"/>
          <w:sz w:val="28"/>
          <w:szCs w:val="28"/>
          <w:u w:val="single"/>
          <w:lang w:eastAsia="zh-CN"/>
        </w:rPr>
        <w:t>长沙城发恒晟置业有限公司</w:t>
      </w:r>
      <w:r>
        <w:rPr>
          <w:rFonts w:hint="eastAsia" w:ascii="宋体" w:hAnsi="宋体"/>
          <w:kern w:val="2"/>
          <w:sz w:val="28"/>
          <w:szCs w:val="28"/>
          <w:u w:val="singl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Times New Roman"/>
          <w:kern w:val="2"/>
          <w:sz w:val="28"/>
          <w:szCs w:val="28"/>
          <w:u w:val="single"/>
          <w:lang w:val="en-US" w:eastAsia="zh-CN" w:bidi="ar-SA"/>
        </w:rPr>
      </w:pPr>
      <w:r>
        <w:rPr>
          <w:rFonts w:hint="eastAsia" w:ascii="宋体" w:hAnsi="宋体"/>
          <w:kern w:val="2"/>
          <w:sz w:val="28"/>
          <w:szCs w:val="28"/>
          <w:u w:val="none"/>
          <w:lang w:val="en-US" w:eastAsia="zh-CN"/>
        </w:rPr>
        <w:t>1.4  采购标的概况（规模、数量等）：</w:t>
      </w:r>
      <w:r>
        <w:rPr>
          <w:rFonts w:hint="eastAsia" w:ascii="宋体" w:hAnsi="宋体" w:eastAsia="宋体" w:cs="宋体"/>
          <w:sz w:val="28"/>
          <w:szCs w:val="28"/>
          <w:u w:val="single"/>
          <w:lang w:val="en-US" w:eastAsia="zh-CN"/>
        </w:rPr>
        <w:t>滨江服务公寓项目位于长沙市岳麓区，湘岳路与桐梓坡路交汇处西南角，北至桐梓坡路、东至湘岳路、南至和顺北大桥加油站、西至魏家坡，为商业配套公寓，总建筑面积约19510.12㎡，装修面积约13926㎡，共21层180间客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sz w:val="28"/>
          <w:szCs w:val="28"/>
        </w:rPr>
      </w:pPr>
      <w:r>
        <w:rPr>
          <w:rFonts w:hint="eastAsia" w:ascii="宋体" w:hAnsi="宋体"/>
          <w:sz w:val="28"/>
          <w:szCs w:val="28"/>
        </w:rPr>
        <w:t>1.</w:t>
      </w:r>
      <w:r>
        <w:rPr>
          <w:rFonts w:hint="eastAsia" w:ascii="宋体" w:hAnsi="宋体"/>
          <w:sz w:val="28"/>
          <w:szCs w:val="28"/>
          <w:lang w:val="en-US" w:eastAsia="zh-CN"/>
        </w:rPr>
        <w:t>5</w:t>
      </w:r>
      <w:r>
        <w:rPr>
          <w:rFonts w:hint="eastAsia" w:ascii="宋体" w:hAnsi="宋体"/>
          <w:sz w:val="28"/>
          <w:szCs w:val="28"/>
        </w:rPr>
        <w:t xml:space="preserve">  资金来源：</w:t>
      </w:r>
      <w:r>
        <w:rPr>
          <w:rFonts w:hint="eastAsia" w:ascii="宋体" w:hAnsi="宋体"/>
          <w:sz w:val="28"/>
          <w:szCs w:val="28"/>
          <w:u w:val="single"/>
        </w:rPr>
        <w:t>自筹</w:t>
      </w:r>
      <w:r>
        <w:rPr>
          <w:rFonts w:hint="eastAsia" w:ascii="宋体" w:hAnsi="宋体"/>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sz w:val="28"/>
          <w:szCs w:val="28"/>
          <w:u w:val="single"/>
        </w:rPr>
      </w:pPr>
      <w:r>
        <w:rPr>
          <w:rFonts w:hint="eastAsia" w:ascii="宋体" w:hAnsi="宋体"/>
          <w:sz w:val="28"/>
          <w:szCs w:val="28"/>
        </w:rPr>
        <w:t>1.</w:t>
      </w:r>
      <w:r>
        <w:rPr>
          <w:rFonts w:hint="eastAsia" w:ascii="宋体" w:hAnsi="宋体"/>
          <w:sz w:val="28"/>
          <w:szCs w:val="28"/>
          <w:lang w:val="en-US" w:eastAsia="zh-CN"/>
        </w:rPr>
        <w:t>6</w:t>
      </w:r>
      <w:r>
        <w:rPr>
          <w:rFonts w:hint="eastAsia" w:ascii="宋体" w:hAnsi="宋体"/>
          <w:sz w:val="28"/>
          <w:szCs w:val="28"/>
        </w:rPr>
        <w:t xml:space="preserve">  实施地点：</w:t>
      </w:r>
      <w:r>
        <w:rPr>
          <w:rFonts w:hint="eastAsia" w:ascii="宋体" w:hAnsi="宋体" w:eastAsia="宋体" w:cs="Times New Roman"/>
          <w:kern w:val="2"/>
          <w:sz w:val="28"/>
          <w:szCs w:val="28"/>
          <w:u w:val="single"/>
          <w:lang w:val="en-US" w:eastAsia="zh-CN" w:bidi="ar-SA"/>
        </w:rPr>
        <w:t>长沙市岳麓区，湘岳路与桐梓坡路交汇处西南角；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b/>
          <w:sz w:val="28"/>
          <w:szCs w:val="28"/>
          <w:u w:val="single"/>
        </w:rPr>
      </w:pPr>
      <w:r>
        <w:rPr>
          <w:rFonts w:hint="eastAsia" w:ascii="宋体" w:hAnsi="宋体"/>
          <w:sz w:val="28"/>
          <w:szCs w:val="28"/>
        </w:rPr>
        <w:t>1.</w:t>
      </w:r>
      <w:r>
        <w:rPr>
          <w:rFonts w:hint="eastAsia" w:ascii="宋体" w:hAnsi="宋体"/>
          <w:sz w:val="28"/>
          <w:szCs w:val="28"/>
          <w:lang w:val="en-US" w:eastAsia="zh-CN"/>
        </w:rPr>
        <w:t>7</w:t>
      </w:r>
      <w:r>
        <w:rPr>
          <w:rFonts w:hint="eastAsia" w:ascii="宋体" w:hAnsi="宋体"/>
          <w:sz w:val="28"/>
          <w:szCs w:val="28"/>
        </w:rPr>
        <w:t xml:space="preserve">  供货及安装工期</w:t>
      </w:r>
      <w:r>
        <w:rPr>
          <w:rFonts w:hint="eastAsia" w:ascii="宋体" w:hAnsi="宋体"/>
          <w:sz w:val="28"/>
          <w:szCs w:val="28"/>
          <w:u w:val="single"/>
          <w:lang w:val="en-US" w:eastAsia="zh-CN"/>
        </w:rPr>
        <w:t>：首批次包括大堂、2楼公区、标准层3层窗帘需在6月25日完成安装布置，大批量供货期为40日历天，安装工期15日历天，具体以甲方指令为准</w:t>
      </w:r>
      <w:r>
        <w:rPr>
          <w:rFonts w:hint="eastAsia" w:ascii="宋体" w:hAnsi="宋体"/>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cs="宋体"/>
          <w:bCs/>
          <w:sz w:val="28"/>
          <w:szCs w:val="24"/>
          <w:highlight w:val="none"/>
          <w:lang w:val="en-US" w:eastAsia="zh-CN"/>
        </w:rPr>
      </w:pPr>
      <w:r>
        <w:rPr>
          <w:rFonts w:hint="eastAsia" w:ascii="宋体" w:hAnsi="宋体"/>
          <w:sz w:val="28"/>
          <w:szCs w:val="28"/>
        </w:rPr>
        <w:t>1.</w:t>
      </w:r>
      <w:r>
        <w:rPr>
          <w:rFonts w:hint="eastAsia" w:ascii="宋体" w:hAnsi="宋体"/>
          <w:sz w:val="28"/>
          <w:szCs w:val="28"/>
          <w:lang w:val="en-US" w:eastAsia="zh-CN"/>
        </w:rPr>
        <w:t>8</w:t>
      </w:r>
      <w:r>
        <w:rPr>
          <w:rFonts w:hint="eastAsia" w:ascii="宋体" w:hAnsi="宋体"/>
          <w:sz w:val="28"/>
          <w:szCs w:val="28"/>
        </w:rPr>
        <w:t xml:space="preserve">  </w:t>
      </w:r>
      <w:r>
        <w:rPr>
          <w:rFonts w:hint="eastAsia" w:ascii="宋体" w:hAnsi="宋体"/>
          <w:sz w:val="28"/>
          <w:szCs w:val="28"/>
          <w:lang w:val="en-US" w:eastAsia="zh-CN"/>
        </w:rPr>
        <w:t>采购</w:t>
      </w:r>
      <w:r>
        <w:rPr>
          <w:rFonts w:hint="eastAsia" w:ascii="宋体" w:hAnsi="宋体"/>
          <w:sz w:val="28"/>
          <w:szCs w:val="28"/>
        </w:rPr>
        <w:t>范围：</w:t>
      </w:r>
      <w:r>
        <w:rPr>
          <w:rFonts w:hint="eastAsia" w:ascii="宋体" w:hAnsi="宋体" w:cs="宋体"/>
          <w:sz w:val="28"/>
          <w:szCs w:val="28"/>
          <w:u w:val="single"/>
          <w:lang w:val="en-US" w:eastAsia="zh-CN"/>
        </w:rPr>
        <w:t>包括但不限于滨江服务公寓项目窗帘采购、供货、运输、安装及质保等服务，具体内容详见合同及招控价清单</w:t>
      </w:r>
      <w:r>
        <w:rPr>
          <w:rFonts w:hint="eastAsia" w:ascii="宋体" w:hAnsi="宋体"/>
          <w:sz w:val="28"/>
          <w:szCs w:val="28"/>
          <w:u w:val="single"/>
        </w:rPr>
        <w:t>。</w:t>
      </w:r>
    </w:p>
    <w:p>
      <w:pPr>
        <w:pStyle w:val="4"/>
        <w:keepNext/>
        <w:keepLines/>
        <w:pageBreakBefore w:val="0"/>
        <w:widowControl w:val="0"/>
        <w:kinsoku/>
        <w:wordWrap/>
        <w:overflowPunct/>
        <w:topLinePunct w:val="0"/>
        <w:autoSpaceDE/>
        <w:autoSpaceDN/>
        <w:bidi w:val="0"/>
        <w:adjustRightInd w:val="0"/>
        <w:snapToGrid w:val="0"/>
        <w:spacing w:before="157" w:beforeLines="50"/>
        <w:ind w:left="0" w:leftChars="0"/>
        <w:textAlignment w:val="auto"/>
        <w:rPr>
          <w:rFonts w:hint="eastAsia"/>
          <w:sz w:val="32"/>
          <w:szCs w:val="28"/>
          <w:lang w:val="en-US" w:eastAsia="zh-CN"/>
        </w:rPr>
      </w:pPr>
      <w:r>
        <w:rPr>
          <w:rFonts w:hint="eastAsia"/>
          <w:sz w:val="32"/>
          <w:szCs w:val="28"/>
        </w:rPr>
        <w:t>二、</w:t>
      </w:r>
      <w:r>
        <w:rPr>
          <w:rFonts w:hint="eastAsia"/>
          <w:sz w:val="32"/>
          <w:szCs w:val="28"/>
          <w:lang w:val="en-US" w:eastAsia="zh-CN"/>
        </w:rPr>
        <w:t>供应商资格要求</w:t>
      </w:r>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2.1企业须为具有独立法人资格并依法取得企业营业执照的窗帘生产厂家，营业执照处于有效期；</w:t>
      </w:r>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2.2企业近3年（以提交应选文件截止时间前36个月内为有效）至少具有1个单项合同金额不少于10万元的窗帘的供货与安装类似业绩；（业绩证明材料须提供合同彩色扫描件，有效时间以合同签订日期为准）；</w:t>
      </w:r>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2.3本次招选不接受联合体竞价。</w:t>
      </w:r>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2.4无其他明文禁止参与应选的记录。</w:t>
      </w:r>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2.5与采购人存在利害关系可能影响招选公正性的法人、其他组织或者个人，不得参加竞价。单位负责人为同一人或者存在控股、管理关系的不同单位，不得参加同一询价项目竞价。</w:t>
      </w:r>
    </w:p>
    <w:p>
      <w:pPr>
        <w:pStyle w:val="4"/>
        <w:keepNext/>
        <w:keepLines/>
        <w:pageBreakBefore w:val="0"/>
        <w:widowControl w:val="0"/>
        <w:kinsoku/>
        <w:wordWrap/>
        <w:overflowPunct/>
        <w:topLinePunct w:val="0"/>
        <w:autoSpaceDE/>
        <w:autoSpaceDN/>
        <w:bidi w:val="0"/>
        <w:adjustRightInd w:val="0"/>
        <w:snapToGrid w:val="0"/>
        <w:spacing w:before="157" w:beforeLines="50"/>
        <w:ind w:left="0" w:leftChars="0"/>
        <w:textAlignment w:val="auto"/>
        <w:rPr>
          <w:rFonts w:hint="eastAsia"/>
          <w:sz w:val="32"/>
          <w:szCs w:val="28"/>
        </w:rPr>
      </w:pPr>
      <w:r>
        <w:rPr>
          <w:rFonts w:hint="eastAsia"/>
          <w:sz w:val="32"/>
          <w:szCs w:val="28"/>
          <w:lang w:val="en-US" w:eastAsia="zh-CN"/>
        </w:rPr>
        <w:t>三、</w:t>
      </w:r>
      <w:bookmarkStart w:id="2" w:name="_Toc300677967"/>
      <w:bookmarkStart w:id="3" w:name="_Toc419961478"/>
      <w:bookmarkStart w:id="4" w:name="_Toc418554898"/>
      <w:bookmarkStart w:id="5" w:name="_Toc419961060"/>
      <w:r>
        <w:rPr>
          <w:rFonts w:hint="eastAsia"/>
          <w:sz w:val="32"/>
          <w:szCs w:val="28"/>
        </w:rPr>
        <w:t>评标办法</w:t>
      </w:r>
      <w:bookmarkEnd w:id="2"/>
      <w:bookmarkEnd w:id="3"/>
      <w:bookmarkEnd w:id="4"/>
      <w:bookmarkEnd w:id="5"/>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本项目评标办法采用</w:t>
      </w:r>
      <w:r>
        <w:rPr>
          <w:rFonts w:hint="eastAsia" w:ascii="宋体" w:hAnsi="宋体" w:cs="宋体"/>
          <w:b/>
          <w:bCs/>
          <w:color w:val="auto"/>
          <w:kern w:val="1"/>
          <w:sz w:val="28"/>
          <w:szCs w:val="28"/>
          <w:u w:val="single"/>
          <w:lang w:val="en-US" w:eastAsia="zh-CN"/>
        </w:rPr>
        <w:t>经评审的最低投标价法</w:t>
      </w:r>
      <w:r>
        <w:rPr>
          <w:rFonts w:hint="eastAsia" w:ascii="宋体" w:hAnsi="宋体" w:cs="宋体"/>
          <w:color w:val="auto"/>
          <w:kern w:val="1"/>
          <w:sz w:val="28"/>
          <w:szCs w:val="28"/>
          <w:lang w:val="en-US" w:eastAsia="zh-CN"/>
        </w:rPr>
        <w:t>。其中投标报价＜进入详细评审的有效投标报价的算术平均值的85%的计0分。本项目资格审查方式为</w:t>
      </w:r>
      <w:r>
        <w:rPr>
          <w:rFonts w:hint="eastAsia" w:ascii="宋体" w:hAnsi="宋体" w:cs="宋体"/>
          <w:b/>
          <w:bCs/>
          <w:color w:val="auto"/>
          <w:kern w:val="1"/>
          <w:sz w:val="28"/>
          <w:szCs w:val="28"/>
          <w:u w:val="single"/>
          <w:lang w:val="en-US" w:eastAsia="zh-CN"/>
        </w:rPr>
        <w:t>资格后审</w:t>
      </w:r>
      <w:r>
        <w:rPr>
          <w:rFonts w:hint="eastAsia" w:ascii="宋体" w:hAnsi="宋体" w:cs="宋体"/>
          <w:color w:val="auto"/>
          <w:kern w:val="1"/>
          <w:sz w:val="28"/>
          <w:szCs w:val="28"/>
          <w:u w:val="single"/>
          <w:lang w:val="en-US" w:eastAsia="zh-CN"/>
        </w:rPr>
        <w:t>。</w:t>
      </w:r>
    </w:p>
    <w:p>
      <w:pPr>
        <w:pStyle w:val="4"/>
        <w:keepNext/>
        <w:keepLines/>
        <w:pageBreakBefore w:val="0"/>
        <w:widowControl w:val="0"/>
        <w:kinsoku/>
        <w:wordWrap/>
        <w:overflowPunct/>
        <w:topLinePunct w:val="0"/>
        <w:autoSpaceDE/>
        <w:autoSpaceDN/>
        <w:bidi w:val="0"/>
        <w:adjustRightInd w:val="0"/>
        <w:snapToGrid w:val="0"/>
        <w:spacing w:before="157" w:beforeLines="50"/>
        <w:ind w:left="0" w:leftChars="0"/>
        <w:textAlignment w:val="auto"/>
        <w:rPr>
          <w:rFonts w:hint="eastAsia"/>
          <w:sz w:val="32"/>
          <w:szCs w:val="28"/>
          <w:lang w:eastAsia="zh-CN"/>
        </w:rPr>
      </w:pPr>
      <w:r>
        <w:rPr>
          <w:rFonts w:hint="eastAsia"/>
          <w:sz w:val="32"/>
          <w:szCs w:val="28"/>
          <w:lang w:val="en-US" w:eastAsia="zh-CN"/>
        </w:rPr>
        <w:t>四、询价</w:t>
      </w:r>
      <w:r>
        <w:rPr>
          <w:rFonts w:hint="eastAsia"/>
          <w:sz w:val="32"/>
          <w:szCs w:val="28"/>
        </w:rPr>
        <w:t>文件的</w:t>
      </w:r>
      <w:r>
        <w:rPr>
          <w:rFonts w:hint="eastAsia"/>
          <w:sz w:val="32"/>
          <w:szCs w:val="28"/>
          <w:lang w:val="en-US" w:eastAsia="zh-CN"/>
        </w:rPr>
        <w:t>获取</w:t>
      </w:r>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 xml:space="preserve">4.1 请从2024年 </w:t>
      </w:r>
      <w:ins w:id="0" w:author="NTKO" w:date="2024-05-29T11:22:21Z">
        <w:r>
          <w:rPr>
            <w:rFonts w:hint="eastAsia" w:ascii="宋体" w:hAnsi="宋体" w:cs="宋体"/>
            <w:color w:val="auto"/>
            <w:kern w:val="1"/>
            <w:sz w:val="28"/>
            <w:szCs w:val="28"/>
            <w:lang w:val="en-US" w:eastAsia="zh-CN"/>
          </w:rPr>
          <w:t>6</w:t>
        </w:r>
      </w:ins>
      <w:del w:id="1" w:author="NTKO" w:date="2024-05-29T11:22:19Z">
        <w:r>
          <w:rPr>
            <w:rFonts w:hint="eastAsia" w:ascii="宋体" w:hAnsi="宋体" w:cs="宋体"/>
            <w:color w:val="auto"/>
            <w:kern w:val="1"/>
            <w:sz w:val="28"/>
            <w:szCs w:val="28"/>
            <w:lang w:val="en-US" w:eastAsia="zh-CN"/>
          </w:rPr>
          <w:delText>5</w:delText>
        </w:r>
      </w:del>
      <w:r>
        <w:rPr>
          <w:rFonts w:hint="eastAsia" w:ascii="宋体" w:hAnsi="宋体" w:cs="宋体"/>
          <w:color w:val="auto"/>
          <w:kern w:val="1"/>
          <w:sz w:val="28"/>
          <w:szCs w:val="28"/>
          <w:lang w:val="en-US" w:eastAsia="zh-CN"/>
        </w:rPr>
        <w:t xml:space="preserve">月 </w:t>
      </w:r>
      <w:ins w:id="2" w:author="NTKO" w:date="2024-05-29T11:22:25Z">
        <w:r>
          <w:rPr>
            <w:rFonts w:hint="eastAsia" w:ascii="宋体" w:hAnsi="宋体" w:cs="宋体"/>
            <w:color w:val="auto"/>
            <w:kern w:val="1"/>
            <w:sz w:val="28"/>
            <w:szCs w:val="28"/>
            <w:lang w:val="en-US" w:eastAsia="zh-CN"/>
          </w:rPr>
          <w:t>5</w:t>
        </w:r>
      </w:ins>
      <w:r>
        <w:rPr>
          <w:rFonts w:hint="eastAsia" w:ascii="宋体" w:hAnsi="宋体" w:cs="宋体"/>
          <w:color w:val="auto"/>
          <w:kern w:val="1"/>
          <w:sz w:val="28"/>
          <w:szCs w:val="28"/>
          <w:lang w:val="en-US" w:eastAsia="zh-CN"/>
        </w:rPr>
        <w:t xml:space="preserve"> 日起在长沙城发集团招采交易平台（https://erp.csudgroup.com:9982/） 下载数据电文形式的竞价文件。采购人加载至长沙城发集团招采交易平台的询价文件与其提供的书面询价文件具有同等效力。</w:t>
      </w:r>
    </w:p>
    <w:p>
      <w:pPr>
        <w:pStyle w:val="4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kern w:val="1"/>
          <w:sz w:val="28"/>
          <w:szCs w:val="28"/>
          <w:lang w:val="en-US" w:eastAsia="zh-CN"/>
        </w:rPr>
      </w:pPr>
      <w:r>
        <w:rPr>
          <w:rFonts w:hint="eastAsia" w:ascii="宋体" w:hAnsi="宋体" w:cs="宋体"/>
          <w:color w:val="auto"/>
          <w:kern w:val="1"/>
          <w:sz w:val="28"/>
          <w:szCs w:val="28"/>
          <w:lang w:val="en-US" w:eastAsia="zh-CN"/>
        </w:rPr>
        <w:t>4.2参与竞价的供应商应当在长沙城发集团招采交易平台（https://erp.csudgroup.com:9982/）进行注册并通过验证审核，然后报名项目并下载领取询价文件。项目开标时，参与竞价的供应商如未注册成功或未下载领取询价文件，本次竞价文件无效，如有疑问请联系长沙城市发展集团有限公司招采合约部，联系人：唐先生，联系电话：0731-85180716。</w:t>
      </w:r>
    </w:p>
    <w:p>
      <w:pPr>
        <w:pStyle w:val="4"/>
        <w:keepNext/>
        <w:keepLines/>
        <w:pageBreakBefore w:val="0"/>
        <w:widowControl w:val="0"/>
        <w:kinsoku/>
        <w:wordWrap/>
        <w:overflowPunct/>
        <w:topLinePunct w:val="0"/>
        <w:autoSpaceDE/>
        <w:autoSpaceDN/>
        <w:bidi w:val="0"/>
        <w:adjustRightInd w:val="0"/>
        <w:snapToGrid w:val="0"/>
        <w:spacing w:before="157" w:beforeLines="50"/>
        <w:ind w:left="0" w:leftChars="0"/>
        <w:textAlignment w:val="auto"/>
        <w:rPr>
          <w:rFonts w:hint="eastAsia"/>
          <w:sz w:val="32"/>
          <w:szCs w:val="28"/>
          <w:lang w:val="en-US" w:eastAsia="zh-CN"/>
        </w:rPr>
      </w:pPr>
      <w:r>
        <w:rPr>
          <w:rFonts w:hint="eastAsia"/>
          <w:sz w:val="32"/>
          <w:szCs w:val="28"/>
          <w:lang w:val="en-US" w:eastAsia="zh-CN"/>
        </w:rPr>
        <w:t>五、竞价文件的递交及开标</w:t>
      </w:r>
    </w:p>
    <w:p>
      <w:pPr>
        <w:pStyle w:val="54"/>
        <w:spacing w:line="360" w:lineRule="auto"/>
        <w:ind w:firstLine="560" w:firstLineChars="200"/>
        <w:rPr>
          <w:rFonts w:hint="eastAsia"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.1</w:t>
      </w:r>
      <w:r>
        <w:rPr>
          <w:rFonts w:hint="eastAsia" w:ascii="宋体" w:hAnsi="宋体" w:cs="宋体"/>
          <w:sz w:val="28"/>
          <w:szCs w:val="28"/>
          <w:lang w:val="en-US" w:eastAsia="zh-CN"/>
        </w:rPr>
        <w:t>竞价文件</w:t>
      </w:r>
      <w:r>
        <w:rPr>
          <w:rFonts w:hint="eastAsia" w:ascii="宋体" w:hAnsi="宋体" w:cs="宋体"/>
          <w:sz w:val="28"/>
          <w:szCs w:val="28"/>
        </w:rPr>
        <w:t>递交的截止时间（即：</w:t>
      </w:r>
      <w:r>
        <w:rPr>
          <w:rFonts w:hint="eastAsia" w:ascii="宋体" w:hAnsi="宋体" w:cs="宋体"/>
          <w:sz w:val="28"/>
          <w:szCs w:val="28"/>
          <w:lang w:val="en-US" w:eastAsia="zh-CN"/>
        </w:rPr>
        <w:t>竞价</w:t>
      </w:r>
      <w:r>
        <w:rPr>
          <w:rFonts w:hint="eastAsia" w:ascii="宋体" w:hAnsi="宋体" w:cs="宋体"/>
          <w:sz w:val="28"/>
          <w:szCs w:val="28"/>
        </w:rPr>
        <w:t>截止时间，下同）及开标时间为</w:t>
      </w:r>
      <w:r>
        <w:rPr>
          <w:rFonts w:hint="eastAsia" w:ascii="宋体" w:hAnsi="宋体" w:cs="宋体"/>
          <w:b/>
          <w:bCs/>
          <w:sz w:val="28"/>
          <w:szCs w:val="28"/>
          <w:u w:val="single"/>
        </w:rPr>
        <w:t xml:space="preserve"> 202</w:t>
      </w:r>
      <w:r>
        <w:rPr>
          <w:rFonts w:hint="eastAsia" w:ascii="宋体" w:hAnsi="宋体" w:cs="宋体"/>
          <w:b/>
          <w:bCs/>
          <w:sz w:val="28"/>
          <w:szCs w:val="28"/>
          <w:u w:val="single"/>
          <w:lang w:val="en-US" w:eastAsia="zh-CN"/>
        </w:rPr>
        <w:t>4</w:t>
      </w:r>
      <w:r>
        <w:rPr>
          <w:rFonts w:hint="eastAsia" w:ascii="宋体" w:hAnsi="宋体" w:cs="宋体"/>
          <w:b/>
          <w:bCs/>
          <w:sz w:val="28"/>
          <w:szCs w:val="28"/>
        </w:rPr>
        <w:t>年</w:t>
      </w:r>
      <w:r>
        <w:rPr>
          <w:rFonts w:hint="eastAsia" w:ascii="宋体" w:hAnsi="宋体" w:cs="宋体"/>
          <w:b/>
          <w:bCs/>
          <w:sz w:val="28"/>
          <w:szCs w:val="28"/>
          <w:u w:val="single"/>
          <w:lang w:val="en-US" w:eastAsia="zh-CN"/>
        </w:rPr>
        <w:t xml:space="preserve"> </w:t>
      </w:r>
      <w:del w:id="3" w:author="NTKO" w:date="2024-05-29T11:22:33Z">
        <w:r>
          <w:rPr>
            <w:rFonts w:hint="default" w:ascii="宋体" w:hAnsi="宋体" w:cs="宋体"/>
            <w:b/>
            <w:bCs/>
            <w:sz w:val="28"/>
            <w:szCs w:val="28"/>
            <w:u w:val="single"/>
            <w:lang w:val="en-US" w:eastAsia="zh-CN"/>
          </w:rPr>
          <w:delText>5</w:delText>
        </w:r>
      </w:del>
      <w:ins w:id="4" w:author="NTKO" w:date="2024-05-29T11:22:33Z">
        <w:r>
          <w:rPr>
            <w:rFonts w:hint="eastAsia" w:ascii="宋体" w:hAnsi="宋体" w:cs="宋体"/>
            <w:b/>
            <w:bCs/>
            <w:sz w:val="28"/>
            <w:szCs w:val="28"/>
            <w:u w:val="single"/>
            <w:lang w:val="en-US" w:eastAsia="zh-CN"/>
          </w:rPr>
          <w:t>6</w:t>
        </w:r>
      </w:ins>
      <w:r>
        <w:rPr>
          <w:rFonts w:hint="eastAsia" w:ascii="宋体" w:hAnsi="宋体" w:cs="宋体"/>
          <w:b/>
          <w:bCs/>
          <w:sz w:val="28"/>
          <w:szCs w:val="28"/>
          <w:u w:val="single"/>
          <w:lang w:val="en-US" w:eastAsia="zh-CN"/>
        </w:rPr>
        <w:t xml:space="preserve"> </w:t>
      </w:r>
      <w:r>
        <w:rPr>
          <w:rFonts w:hint="eastAsia" w:ascii="宋体" w:hAnsi="宋体" w:cs="宋体"/>
          <w:b/>
          <w:bCs/>
          <w:sz w:val="28"/>
          <w:szCs w:val="28"/>
        </w:rPr>
        <w:t>月</w:t>
      </w:r>
      <w:r>
        <w:rPr>
          <w:rFonts w:hint="eastAsia" w:ascii="宋体" w:hAnsi="宋体" w:cs="宋体"/>
          <w:b/>
          <w:bCs/>
          <w:sz w:val="28"/>
          <w:szCs w:val="28"/>
          <w:lang w:val="en-US" w:eastAsia="zh-CN"/>
        </w:rPr>
        <w:t xml:space="preserve">  </w:t>
      </w:r>
      <w:del w:id="5" w:author="NTKO" w:date="2024-05-29T11:22:37Z">
        <w:r>
          <w:rPr>
            <w:rFonts w:hint="default" w:ascii="宋体" w:hAnsi="宋体" w:cs="宋体"/>
            <w:b/>
            <w:bCs/>
            <w:sz w:val="28"/>
            <w:szCs w:val="28"/>
            <w:u w:val="single"/>
            <w:lang w:val="en-US" w:eastAsia="zh-CN"/>
          </w:rPr>
          <w:delText xml:space="preserve"> </w:delText>
        </w:r>
      </w:del>
      <w:ins w:id="6" w:author="NTKO" w:date="2024-05-29T11:22:37Z">
        <w:r>
          <w:rPr>
            <w:rFonts w:hint="eastAsia" w:ascii="宋体" w:hAnsi="宋体" w:cs="宋体"/>
            <w:b/>
            <w:bCs/>
            <w:sz w:val="28"/>
            <w:szCs w:val="28"/>
            <w:u w:val="single"/>
            <w:lang w:val="en-US" w:eastAsia="zh-CN"/>
          </w:rPr>
          <w:t>5</w:t>
        </w:r>
      </w:ins>
      <w:bookmarkStart w:id="33" w:name="_GoBack"/>
      <w:bookmarkEnd w:id="33"/>
      <w:r>
        <w:rPr>
          <w:rFonts w:hint="eastAsia" w:ascii="宋体" w:hAnsi="宋体" w:cs="宋体"/>
          <w:b/>
          <w:bCs/>
          <w:sz w:val="28"/>
          <w:szCs w:val="28"/>
          <w:u w:val="single"/>
        </w:rPr>
        <w:t>日09</w:t>
      </w:r>
      <w:r>
        <w:rPr>
          <w:rFonts w:hint="eastAsia" w:ascii="宋体" w:hAnsi="宋体" w:cs="宋体"/>
          <w:b/>
          <w:bCs/>
          <w:sz w:val="28"/>
          <w:szCs w:val="28"/>
        </w:rPr>
        <w:t>时</w:t>
      </w:r>
      <w:r>
        <w:rPr>
          <w:rFonts w:hint="eastAsia" w:ascii="宋体" w:hAnsi="宋体" w:cs="宋体"/>
          <w:b/>
          <w:bCs/>
          <w:sz w:val="28"/>
          <w:szCs w:val="28"/>
          <w:u w:val="single"/>
        </w:rPr>
        <w:t>30</w:t>
      </w:r>
      <w:r>
        <w:rPr>
          <w:rFonts w:hint="eastAsia" w:ascii="宋体" w:hAnsi="宋体" w:cs="宋体"/>
          <w:b/>
          <w:bCs/>
          <w:sz w:val="28"/>
          <w:szCs w:val="28"/>
        </w:rPr>
        <w:t>分</w:t>
      </w:r>
      <w:r>
        <w:rPr>
          <w:rFonts w:hint="eastAsia" w:ascii="宋体" w:hAnsi="宋体" w:cs="宋体"/>
          <w:b/>
          <w:bCs/>
          <w:sz w:val="28"/>
          <w:szCs w:val="28"/>
          <w:lang w:eastAsia="zh-CN"/>
        </w:rPr>
        <w:t>，</w:t>
      </w:r>
      <w:r>
        <w:rPr>
          <w:rFonts w:hint="eastAsia" w:ascii="宋体" w:hAnsi="宋体" w:cs="宋体"/>
          <w:sz w:val="28"/>
          <w:szCs w:val="28"/>
        </w:rPr>
        <w:t>开标地点：长沙城发集团招采交易平台</w:t>
      </w:r>
      <w:r>
        <w:rPr>
          <w:rFonts w:hint="eastAsia" w:ascii="宋体" w:hAnsi="宋体" w:cs="宋体"/>
          <w:sz w:val="28"/>
          <w:szCs w:val="28"/>
          <w:lang w:eastAsia="zh-CN"/>
        </w:rPr>
        <w:t>（</w:t>
      </w:r>
      <w:r>
        <w:rPr>
          <w:rFonts w:hint="eastAsia" w:ascii="宋体" w:hAnsi="宋体" w:cs="宋体"/>
          <w:sz w:val="28"/>
          <w:szCs w:val="28"/>
        </w:rPr>
        <w:t>湖南省长沙市岳麓区枫林三路西中心T2栋25楼</w:t>
      </w:r>
      <w:r>
        <w:rPr>
          <w:rFonts w:hint="eastAsia" w:ascii="宋体" w:hAnsi="宋体" w:cs="宋体"/>
          <w:sz w:val="28"/>
          <w:szCs w:val="28"/>
          <w:lang w:eastAsia="zh-CN"/>
        </w:rPr>
        <w:t>）</w:t>
      </w:r>
      <w:r>
        <w:rPr>
          <w:rFonts w:hint="eastAsia" w:ascii="宋体" w:hAnsi="宋体" w:cs="宋体"/>
          <w:sz w:val="28"/>
          <w:szCs w:val="28"/>
        </w:rPr>
        <w:t>相应开标室（具体详见大屏幕）。</w:t>
      </w:r>
    </w:p>
    <w:p>
      <w:pPr>
        <w:pStyle w:val="55"/>
        <w:spacing w:line="360" w:lineRule="auto"/>
        <w:ind w:left="0" w:leftChars="0" w:firstLine="480" w:firstLineChars="0"/>
        <w:rPr>
          <w:rFonts w:hint="eastAsia" w:ascii="宋体" w:hAnsi="宋体" w:cs="宋体"/>
          <w:sz w:val="28"/>
          <w:szCs w:val="28"/>
          <w:lang w:val="en-US" w:eastAsia="zh-CN"/>
        </w:rPr>
      </w:pPr>
      <w:r>
        <w:rPr>
          <w:rFonts w:hint="eastAsia" w:ascii="宋体" w:hAnsi="宋体" w:cs="宋体"/>
          <w:sz w:val="28"/>
          <w:szCs w:val="28"/>
          <w:lang w:val="en-US" w:eastAsia="zh-CN"/>
        </w:rPr>
        <w:t>5.2逾期送达的或者未送达指定地点或未按要求密封和加写标注的竞价文件，采购人不予受理。</w:t>
      </w:r>
    </w:p>
    <w:p>
      <w:pPr>
        <w:pStyle w:val="55"/>
        <w:spacing w:line="360" w:lineRule="auto"/>
        <w:ind w:left="0" w:leftChars="0" w:firstLine="480" w:firstLineChars="0"/>
        <w:rPr>
          <w:rFonts w:hint="default" w:ascii="宋体" w:hAnsi="宋体" w:cs="宋体"/>
          <w:sz w:val="28"/>
          <w:szCs w:val="28"/>
          <w:lang w:val="en-US" w:eastAsia="zh-CN"/>
        </w:rPr>
      </w:pPr>
      <w:r>
        <w:rPr>
          <w:rFonts w:hint="eastAsia" w:ascii="宋体" w:hAnsi="宋体" w:cs="宋体"/>
          <w:sz w:val="28"/>
          <w:szCs w:val="28"/>
          <w:lang w:val="en-US" w:eastAsia="zh-CN"/>
        </w:rPr>
        <w:t xml:space="preserve">5.3参与竞价的供应商必须派法定代表人持法定代表人身份证明或法定代表人的委托代理人持授权委托书（格式详见询价文件第五章竞价文件格式 ）及其身份证参加开标会议。 </w:t>
      </w:r>
    </w:p>
    <w:p>
      <w:pPr>
        <w:pStyle w:val="4"/>
        <w:keepNext/>
        <w:keepLines/>
        <w:pageBreakBefore w:val="0"/>
        <w:widowControl w:val="0"/>
        <w:kinsoku/>
        <w:wordWrap/>
        <w:overflowPunct/>
        <w:topLinePunct w:val="0"/>
        <w:autoSpaceDE/>
        <w:autoSpaceDN/>
        <w:bidi w:val="0"/>
        <w:adjustRightInd w:val="0"/>
        <w:snapToGrid w:val="0"/>
        <w:spacing w:before="157" w:beforeLines="50"/>
        <w:ind w:left="0" w:leftChars="0"/>
        <w:textAlignment w:val="auto"/>
        <w:rPr>
          <w:rFonts w:hint="eastAsia"/>
          <w:sz w:val="32"/>
          <w:szCs w:val="28"/>
          <w:lang w:val="en-US" w:eastAsia="zh-CN"/>
        </w:rPr>
      </w:pPr>
      <w:r>
        <w:rPr>
          <w:rFonts w:hint="eastAsia"/>
          <w:sz w:val="32"/>
          <w:szCs w:val="28"/>
          <w:lang w:val="en-US" w:eastAsia="zh-CN"/>
        </w:rPr>
        <w:t>六、公告发布的媒介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sz w:val="28"/>
          <w:szCs w:val="32"/>
          <w:lang w:val="en-US" w:eastAsia="zh-CN"/>
        </w:rPr>
      </w:pPr>
      <w:r>
        <w:rPr>
          <w:rFonts w:hint="eastAsia"/>
          <w:sz w:val="22"/>
          <w:szCs w:val="24"/>
          <w:lang w:val="en-US" w:eastAsia="zh-CN"/>
        </w:rPr>
        <w:t xml:space="preserve">   </w:t>
      </w:r>
      <w:r>
        <w:rPr>
          <w:rFonts w:hint="eastAsia"/>
          <w:sz w:val="28"/>
          <w:szCs w:val="32"/>
          <w:lang w:val="en-US" w:eastAsia="zh-CN"/>
        </w:rPr>
        <w:t xml:space="preserve"> 《中国招标投标公共服务平台》http://www.cebpubservice.com/</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sz w:val="28"/>
          <w:szCs w:val="32"/>
          <w:lang w:val="en-US" w:eastAsia="zh-CN"/>
        </w:rPr>
      </w:pPr>
      <w:r>
        <w:rPr>
          <w:rFonts w:hint="eastAsia"/>
          <w:sz w:val="28"/>
          <w:szCs w:val="32"/>
          <w:lang w:val="en-US" w:eastAsia="zh-CN"/>
        </w:rPr>
        <w:t>《长沙城发集团招采交易平台》https://erp.csudgroup.com:9982</w:t>
      </w:r>
    </w:p>
    <w:p>
      <w:pPr>
        <w:pStyle w:val="4"/>
        <w:keepNext/>
        <w:keepLines/>
        <w:pageBreakBefore w:val="0"/>
        <w:widowControl w:val="0"/>
        <w:kinsoku/>
        <w:wordWrap/>
        <w:overflowPunct/>
        <w:topLinePunct w:val="0"/>
        <w:autoSpaceDE/>
        <w:autoSpaceDN/>
        <w:bidi w:val="0"/>
        <w:adjustRightInd w:val="0"/>
        <w:snapToGrid w:val="0"/>
        <w:spacing w:before="157" w:beforeLines="50"/>
        <w:ind w:left="0" w:leftChars="0"/>
        <w:textAlignment w:val="auto"/>
        <w:rPr>
          <w:rFonts w:hint="eastAsia"/>
          <w:sz w:val="32"/>
          <w:szCs w:val="28"/>
        </w:rPr>
      </w:pPr>
      <w:r>
        <w:rPr>
          <w:rFonts w:hint="eastAsia"/>
          <w:sz w:val="32"/>
          <w:szCs w:val="28"/>
          <w:lang w:val="en-US" w:eastAsia="zh-CN"/>
        </w:rPr>
        <w:t>七、</w:t>
      </w:r>
      <w:r>
        <w:rPr>
          <w:rFonts w:hint="eastAsia"/>
          <w:sz w:val="32"/>
          <w:szCs w:val="28"/>
        </w:rPr>
        <w:t>联系方式</w:t>
      </w:r>
    </w:p>
    <w:p>
      <w:pPr>
        <w:spacing w:line="360" w:lineRule="auto"/>
        <w:ind w:firstLine="560" w:firstLineChars="200"/>
        <w:rPr>
          <w:sz w:val="22"/>
          <w:szCs w:val="24"/>
        </w:rPr>
      </w:pPr>
      <w:r>
        <w:rPr>
          <w:rFonts w:hint="eastAsia" w:ascii="宋体" w:hAnsi="宋体"/>
          <w:bCs/>
          <w:sz w:val="28"/>
          <w:szCs w:val="24"/>
        </w:rPr>
        <w:t>采购人：</w:t>
      </w:r>
      <w:r>
        <w:rPr>
          <w:rFonts w:hint="eastAsia" w:ascii="宋体" w:hAnsi="宋体"/>
          <w:sz w:val="28"/>
          <w:szCs w:val="24"/>
          <w:lang w:eastAsia="zh-CN"/>
        </w:rPr>
        <w:t>长沙城发恒晟置业有限公司</w:t>
      </w:r>
      <w:r>
        <w:rPr>
          <w:rFonts w:hint="eastAsia" w:ascii="宋体" w:hAnsi="宋体"/>
          <w:sz w:val="28"/>
          <w:szCs w:val="24"/>
        </w:rPr>
        <w:t xml:space="preserve"> </w:t>
      </w:r>
    </w:p>
    <w:p>
      <w:pPr>
        <w:spacing w:line="360" w:lineRule="auto"/>
        <w:ind w:firstLine="560" w:firstLineChars="200"/>
        <w:rPr>
          <w:rFonts w:hint="eastAsia" w:ascii="宋体" w:hAnsi="宋体" w:eastAsia="宋体"/>
          <w:sz w:val="28"/>
          <w:szCs w:val="24"/>
          <w:lang w:eastAsia="zh-CN"/>
        </w:rPr>
      </w:pPr>
      <w:r>
        <w:rPr>
          <w:rFonts w:hint="eastAsia" w:ascii="宋体" w:hAnsi="宋体"/>
          <w:sz w:val="28"/>
          <w:szCs w:val="24"/>
        </w:rPr>
        <w:t>联系人：</w:t>
      </w:r>
      <w:r>
        <w:rPr>
          <w:rFonts w:hint="eastAsia" w:ascii="宋体" w:hAnsi="宋体"/>
          <w:sz w:val="28"/>
          <w:szCs w:val="24"/>
          <w:lang w:val="en-US" w:eastAsia="zh-CN"/>
        </w:rPr>
        <w:t xml:space="preserve">王先生  </w:t>
      </w:r>
    </w:p>
    <w:p>
      <w:pPr>
        <w:snapToGrid w:val="0"/>
        <w:spacing w:line="360" w:lineRule="auto"/>
        <w:ind w:firstLine="560" w:firstLineChars="200"/>
        <w:rPr>
          <w:rFonts w:hint="eastAsia" w:ascii="宋体" w:hAnsi="宋体" w:cs="宋体"/>
          <w:bCs/>
          <w:color w:val="auto"/>
          <w:sz w:val="28"/>
          <w:szCs w:val="28"/>
          <w:highlight w:val="none"/>
        </w:rPr>
      </w:pPr>
      <w:bookmarkStart w:id="6" w:name="_Toc423426368"/>
      <w:r>
        <w:rPr>
          <w:rFonts w:hint="eastAsia" w:ascii="宋体" w:hAnsi="宋体" w:cs="宋体"/>
          <w:bCs/>
          <w:color w:val="auto"/>
          <w:sz w:val="28"/>
          <w:szCs w:val="28"/>
          <w:highlight w:val="none"/>
        </w:rPr>
        <w:t>地   址：长沙市岳麓区连塘路51号恒伟星中心T1栋16楼；</w:t>
      </w:r>
    </w:p>
    <w:p>
      <w:pPr>
        <w:spacing w:line="360" w:lineRule="auto"/>
        <w:ind w:firstLine="560" w:firstLineChars="200"/>
        <w:jc w:val="center"/>
        <w:rPr>
          <w:rFonts w:hint="eastAsia" w:ascii="宋体" w:hAnsi="宋体"/>
          <w:sz w:val="28"/>
          <w:szCs w:val="24"/>
        </w:rPr>
      </w:pP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投诉联系部门及电话：</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联系部门：城发集团招采合约部；</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电   话：0731-88222956；</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地   址：长沙市岳麓区先导路湘江时代商务广场A1座13层；</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 </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举报联系部门及电话：</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 xml:space="preserve">联系部门：长沙城市发展集团有限公司纪检监察室； </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 xml:space="preserve">电    话：0731-88797919； </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邮     箱：cscfjj@163.com；</w:t>
      </w:r>
    </w:p>
    <w:p>
      <w:pPr>
        <w:snapToGrid w:val="0"/>
        <w:spacing w:line="360" w:lineRule="auto"/>
        <w:ind w:firstLine="560" w:firstLineChars="200"/>
        <w:rPr>
          <w:rFonts w:hint="eastAsia" w:ascii="宋体" w:hAnsi="宋体" w:cs="宋体"/>
          <w:bCs/>
          <w:color w:val="auto"/>
          <w:sz w:val="28"/>
          <w:szCs w:val="28"/>
          <w:highlight w:val="none"/>
        </w:rPr>
      </w:pPr>
      <w:r>
        <w:rPr>
          <w:rFonts w:hint="eastAsia" w:ascii="宋体" w:hAnsi="宋体" w:cs="宋体"/>
          <w:bCs/>
          <w:color w:val="auto"/>
          <w:sz w:val="28"/>
          <w:szCs w:val="28"/>
          <w:highlight w:val="none"/>
        </w:rPr>
        <w:t>地     址：长沙市岳麓区先导路湘江时代商务广场A1座13A层</w:t>
      </w:r>
    </w:p>
    <w:p>
      <w:pPr>
        <w:snapToGrid w:val="0"/>
        <w:spacing w:line="360" w:lineRule="auto"/>
        <w:ind w:firstLine="560" w:firstLineChars="200"/>
        <w:rPr>
          <w:rFonts w:hint="eastAsia" w:ascii="宋体" w:hAnsi="宋体" w:cs="宋体"/>
          <w:bCs/>
          <w:color w:val="auto"/>
          <w:sz w:val="28"/>
          <w:szCs w:val="28"/>
          <w:highlight w:val="none"/>
        </w:rPr>
      </w:pPr>
    </w:p>
    <w:p>
      <w:pPr>
        <w:pStyle w:val="23"/>
        <w:rPr>
          <w:rFonts w:hint="eastAsia"/>
          <w:sz w:val="28"/>
          <w:szCs w:val="28"/>
        </w:rPr>
      </w:pPr>
      <w:r>
        <w:rPr>
          <w:rStyle w:val="27"/>
          <w:rFonts w:hint="eastAsia" w:ascii="宋体" w:hAnsi="宋体" w:cs="宋体"/>
          <w:bCs/>
          <w:color w:val="auto"/>
          <w:sz w:val="28"/>
          <w:szCs w:val="28"/>
          <w:highlight w:val="none"/>
          <w:shd w:val="clear" w:color="auto" w:fill="FFFFFF"/>
        </w:rPr>
        <w:t>备注：</w:t>
      </w:r>
      <w:r>
        <w:rPr>
          <w:rFonts w:hint="eastAsia" w:ascii="宋体" w:hAnsi="宋体" w:cs="宋体"/>
          <w:b/>
          <w:bCs/>
          <w:color w:val="auto"/>
          <w:sz w:val="28"/>
          <w:szCs w:val="28"/>
          <w:highlight w:val="none"/>
          <w:shd w:val="clear" w:color="auto" w:fill="FFFFFF"/>
        </w:rPr>
        <w:t>本项目</w:t>
      </w:r>
      <w:r>
        <w:rPr>
          <w:rFonts w:hint="eastAsia" w:ascii="宋体" w:hAnsi="宋体" w:cs="宋体"/>
          <w:b/>
          <w:bCs/>
          <w:color w:val="auto"/>
          <w:sz w:val="28"/>
          <w:szCs w:val="28"/>
          <w:highlight w:val="none"/>
          <w:shd w:val="clear" w:color="auto" w:fill="FFFFFF"/>
          <w:lang w:val="en-US" w:eastAsia="zh-CN"/>
        </w:rPr>
        <w:t>竞价文件</w:t>
      </w:r>
      <w:r>
        <w:rPr>
          <w:rFonts w:hint="eastAsia" w:ascii="宋体" w:hAnsi="宋体" w:cs="宋体"/>
          <w:b/>
          <w:bCs/>
          <w:color w:val="auto"/>
          <w:sz w:val="28"/>
          <w:szCs w:val="28"/>
          <w:highlight w:val="none"/>
          <w:shd w:val="clear" w:color="auto" w:fill="FFFFFF"/>
        </w:rPr>
        <w:t>递交的截止时间（</w:t>
      </w:r>
      <w:r>
        <w:rPr>
          <w:rFonts w:hint="eastAsia" w:ascii="宋体" w:hAnsi="宋体" w:cs="宋体"/>
          <w:b/>
          <w:bCs/>
          <w:color w:val="auto"/>
          <w:sz w:val="28"/>
          <w:szCs w:val="28"/>
          <w:highlight w:val="none"/>
          <w:shd w:val="clear" w:color="auto" w:fill="FFFFFF"/>
          <w:lang w:val="en-US" w:eastAsia="zh-CN"/>
        </w:rPr>
        <w:t>竞价</w:t>
      </w:r>
      <w:r>
        <w:rPr>
          <w:rFonts w:hint="eastAsia" w:ascii="宋体" w:hAnsi="宋体" w:cs="宋体"/>
          <w:b/>
          <w:bCs/>
          <w:color w:val="auto"/>
          <w:sz w:val="28"/>
          <w:szCs w:val="28"/>
          <w:highlight w:val="none"/>
          <w:shd w:val="clear" w:color="auto" w:fill="FFFFFF"/>
        </w:rPr>
        <w:t>截止时间）及开标时间以发布公告的媒介中公布的时间为准</w:t>
      </w:r>
      <w:r>
        <w:rPr>
          <w:rFonts w:hint="eastAsia" w:ascii="宋体" w:hAnsi="宋体" w:cs="宋体"/>
          <w:b/>
          <w:bCs/>
          <w:color w:val="auto"/>
          <w:sz w:val="28"/>
          <w:szCs w:val="28"/>
          <w:highlight w:val="none"/>
          <w:shd w:val="clear" w:color="auto" w:fill="FFFFFF"/>
          <w:lang w:eastAsia="zh-CN"/>
        </w:rPr>
        <w:t>。</w:t>
      </w:r>
    </w:p>
    <w:p>
      <w:pPr>
        <w:pStyle w:val="3"/>
        <w:spacing w:before="156" w:after="156"/>
        <w:rPr>
          <w:rFonts w:hint="eastAsia"/>
          <w:lang w:val="en-US" w:eastAsia="zh-CN"/>
        </w:rPr>
      </w:pPr>
      <w:r>
        <w:rPr>
          <w:rFonts w:hint="eastAsia"/>
          <w:sz w:val="36"/>
          <w:szCs w:val="28"/>
          <w:lang w:val="en-US" w:eastAsia="zh-CN"/>
        </w:rPr>
        <w:br w:type="page"/>
      </w:r>
      <w:bookmarkStart w:id="7" w:name="_Toc7358"/>
      <w:r>
        <w:rPr>
          <w:rFonts w:hint="eastAsia"/>
          <w:lang w:val="en-US" w:eastAsia="zh-CN"/>
        </w:rPr>
        <w:t>第二章  竞价须知</w:t>
      </w:r>
      <w:bookmarkEnd w:id="6"/>
      <w:bookmarkEnd w:id="7"/>
    </w:p>
    <w:p>
      <w:pPr>
        <w:pStyle w:val="5"/>
        <w:spacing w:line="400" w:lineRule="exact"/>
        <w:rPr>
          <w:rFonts w:hint="eastAsia" w:ascii="宋体" w:hAnsi="宋体" w:eastAsia="宋体" w:cs="宋体"/>
          <w:bCs/>
          <w:kern w:val="1"/>
          <w:sz w:val="28"/>
          <w:szCs w:val="28"/>
          <w:highlight w:val="white"/>
          <w:lang w:eastAsia="zh-CN"/>
        </w:rPr>
      </w:pPr>
      <w:r>
        <w:rPr>
          <w:rFonts w:hint="eastAsia" w:ascii="宋体" w:hAnsi="宋体" w:cs="宋体"/>
          <w:bCs/>
          <w:kern w:val="1"/>
          <w:sz w:val="28"/>
          <w:szCs w:val="28"/>
          <w:highlight w:val="white"/>
          <w:lang w:val="en-US" w:eastAsia="zh-CN"/>
        </w:rPr>
        <w:t>1</w:t>
      </w:r>
      <w:r>
        <w:rPr>
          <w:rFonts w:hint="eastAsia" w:ascii="宋体" w:hAnsi="宋体" w:cs="宋体"/>
          <w:bCs/>
          <w:kern w:val="1"/>
          <w:sz w:val="28"/>
          <w:szCs w:val="28"/>
          <w:highlight w:val="white"/>
        </w:rPr>
        <w:t>.</w:t>
      </w:r>
      <w:r>
        <w:rPr>
          <w:rFonts w:hint="eastAsia" w:ascii="宋体" w:hAnsi="宋体" w:cs="宋体"/>
          <w:bCs/>
          <w:kern w:val="1"/>
          <w:sz w:val="28"/>
          <w:szCs w:val="28"/>
          <w:highlight w:val="white"/>
          <w:lang w:eastAsia="zh-CN"/>
        </w:rPr>
        <w:t>竞价文件</w:t>
      </w:r>
    </w:p>
    <w:p>
      <w:pPr>
        <w:pStyle w:val="6"/>
        <w:pageBreakBefore w:val="0"/>
        <w:kinsoku/>
        <w:wordWrap/>
        <w:overflowPunct/>
        <w:topLinePunct w:val="0"/>
        <w:autoSpaceDE/>
        <w:autoSpaceDN/>
        <w:bidi w:val="0"/>
        <w:adjustRightInd w:val="0"/>
        <w:snapToGrid w:val="0"/>
        <w:spacing w:line="360" w:lineRule="auto"/>
        <w:textAlignment w:val="auto"/>
        <w:rPr>
          <w:rFonts w:hint="eastAsia" w:ascii="宋体" w:hAnsi="宋体" w:cs="宋体"/>
          <w:b w:val="0"/>
          <w:kern w:val="1"/>
          <w:sz w:val="28"/>
          <w:szCs w:val="28"/>
        </w:rPr>
      </w:pPr>
      <w:r>
        <w:rPr>
          <w:rFonts w:hint="eastAsia" w:ascii="宋体" w:hAnsi="宋体" w:cs="宋体"/>
          <w:b w:val="0"/>
          <w:kern w:val="1"/>
          <w:sz w:val="28"/>
          <w:szCs w:val="28"/>
          <w:highlight w:val="white"/>
          <w:lang w:val="en-US" w:eastAsia="zh-CN"/>
        </w:rPr>
        <w:t>1</w:t>
      </w:r>
      <w:r>
        <w:rPr>
          <w:rFonts w:hint="eastAsia" w:ascii="宋体" w:hAnsi="宋体" w:cs="宋体"/>
          <w:b w:val="0"/>
          <w:kern w:val="1"/>
          <w:sz w:val="28"/>
          <w:szCs w:val="28"/>
          <w:highlight w:val="white"/>
        </w:rPr>
        <w:t>.1</w:t>
      </w:r>
      <w:r>
        <w:rPr>
          <w:rFonts w:hint="eastAsia" w:ascii="宋体" w:hAnsi="宋体" w:cs="宋体"/>
          <w:b w:val="0"/>
          <w:kern w:val="1"/>
          <w:sz w:val="28"/>
          <w:szCs w:val="28"/>
          <w:highlight w:val="white"/>
          <w:lang w:eastAsia="zh-CN"/>
        </w:rPr>
        <w:t>竞价文件</w:t>
      </w:r>
      <w:r>
        <w:rPr>
          <w:rFonts w:hint="eastAsia" w:ascii="宋体" w:hAnsi="宋体" w:cs="宋体"/>
          <w:b w:val="0"/>
          <w:kern w:val="1"/>
          <w:sz w:val="28"/>
          <w:szCs w:val="28"/>
          <w:highlight w:val="white"/>
        </w:rPr>
        <w:t>至少应包括下列内容：</w:t>
      </w:r>
    </w:p>
    <w:p>
      <w:pPr>
        <w:pStyle w:val="23"/>
        <w:numPr>
          <w:ilvl w:val="0"/>
          <w:numId w:val="0"/>
        </w:numPr>
        <w:rPr>
          <w:rFonts w:hint="eastAsia"/>
          <w:lang w:val="en-US" w:eastAsia="zh-CN"/>
        </w:rPr>
      </w:pPr>
      <w:r>
        <w:rPr>
          <w:rFonts w:hint="eastAsia"/>
          <w:lang w:val="en-US" w:eastAsia="zh-CN"/>
        </w:rPr>
        <w:t>附件1：竞价响应声明</w:t>
      </w:r>
    </w:p>
    <w:p>
      <w:pPr>
        <w:pStyle w:val="23"/>
        <w:numPr>
          <w:ilvl w:val="0"/>
          <w:numId w:val="0"/>
        </w:numPr>
        <w:rPr>
          <w:rFonts w:hint="eastAsia"/>
          <w:lang w:val="en-US" w:eastAsia="zh-CN"/>
        </w:rPr>
      </w:pPr>
      <w:r>
        <w:rPr>
          <w:rFonts w:hint="eastAsia"/>
          <w:lang w:val="en-US" w:eastAsia="zh-CN"/>
        </w:rPr>
        <w:t>附件2：法定代表人身份证明(法定代表人参加时使用)</w:t>
      </w:r>
    </w:p>
    <w:p>
      <w:pPr>
        <w:pStyle w:val="23"/>
        <w:numPr>
          <w:ilvl w:val="0"/>
          <w:numId w:val="0"/>
        </w:numPr>
        <w:rPr>
          <w:rFonts w:hint="eastAsia"/>
          <w:lang w:val="en-US" w:eastAsia="zh-CN"/>
        </w:rPr>
      </w:pPr>
      <w:r>
        <w:rPr>
          <w:rFonts w:hint="eastAsia"/>
          <w:lang w:val="en-US" w:eastAsia="zh-CN"/>
        </w:rPr>
        <w:t>附件3：法定代表人授权书(委托代理人参加时使用)</w:t>
      </w:r>
    </w:p>
    <w:p>
      <w:pPr>
        <w:pStyle w:val="23"/>
        <w:numPr>
          <w:ilvl w:val="0"/>
          <w:numId w:val="0"/>
        </w:numPr>
        <w:rPr>
          <w:rFonts w:hint="default"/>
          <w:lang w:val="en-US" w:eastAsia="zh-CN"/>
        </w:rPr>
      </w:pPr>
      <w:r>
        <w:rPr>
          <w:rFonts w:hint="eastAsia"/>
          <w:lang w:val="en-US" w:eastAsia="zh-CN"/>
        </w:rPr>
        <w:t>附件4：营业执照（扫描件）</w:t>
      </w:r>
    </w:p>
    <w:p>
      <w:pPr>
        <w:pStyle w:val="23"/>
        <w:numPr>
          <w:ilvl w:val="0"/>
          <w:numId w:val="0"/>
        </w:numPr>
        <w:rPr>
          <w:rFonts w:hint="eastAsia"/>
          <w:lang w:val="en-US" w:eastAsia="zh-CN"/>
        </w:rPr>
      </w:pPr>
      <w:r>
        <w:rPr>
          <w:rFonts w:hint="eastAsia"/>
          <w:lang w:val="en-US" w:eastAsia="zh-CN"/>
        </w:rPr>
        <w:t>附件5：类似业绩表（附类似业绩合同扫描件，关键信息保留完整）</w:t>
      </w:r>
    </w:p>
    <w:p>
      <w:pPr>
        <w:pStyle w:val="23"/>
        <w:numPr>
          <w:ilvl w:val="0"/>
          <w:numId w:val="0"/>
        </w:numPr>
        <w:rPr>
          <w:rFonts w:hint="default"/>
          <w:lang w:val="en-US" w:eastAsia="zh-CN"/>
        </w:rPr>
      </w:pPr>
      <w:r>
        <w:rPr>
          <w:rFonts w:hint="eastAsia"/>
          <w:lang w:val="en-US" w:eastAsia="zh-CN"/>
        </w:rPr>
        <w:t>附件6： 报价一览表</w:t>
      </w:r>
    </w:p>
    <w:p>
      <w:pPr>
        <w:pStyle w:val="60"/>
        <w:pageBreakBefore w:val="0"/>
        <w:kinsoku/>
        <w:wordWrap/>
        <w:overflowPunct/>
        <w:topLinePunct w:val="0"/>
        <w:autoSpaceDE/>
        <w:autoSpaceDN/>
        <w:bidi w:val="0"/>
        <w:adjustRightInd w:val="0"/>
        <w:snapToGrid w:val="0"/>
        <w:spacing w:line="360" w:lineRule="auto"/>
        <w:ind w:firstLine="420"/>
        <w:textAlignment w:val="auto"/>
        <w:rPr>
          <w:rFonts w:hint="default" w:ascii="宋体" w:hAnsi="宋体" w:cs="宋体"/>
          <w:b/>
          <w:bCs/>
          <w:sz w:val="28"/>
          <w:szCs w:val="28"/>
          <w:highlight w:val="white"/>
          <w:lang w:val="en-US" w:eastAsia="zh-CN"/>
        </w:rPr>
      </w:pPr>
      <w:r>
        <w:rPr>
          <w:rFonts w:hint="eastAsia" w:ascii="宋体" w:hAnsi="宋体" w:cs="宋体"/>
          <w:b/>
          <w:bCs/>
          <w:sz w:val="28"/>
          <w:szCs w:val="28"/>
          <w:highlight w:val="white"/>
          <w:lang w:val="en-US" w:eastAsia="zh-CN"/>
        </w:rPr>
        <w:t>备注：竞价文件包括</w:t>
      </w:r>
      <w:r>
        <w:rPr>
          <w:rFonts w:hint="eastAsia" w:ascii="宋体" w:hAnsi="宋体" w:cs="宋体"/>
          <w:b/>
          <w:bCs/>
          <w:sz w:val="28"/>
          <w:szCs w:val="28"/>
          <w:highlight w:val="white"/>
          <w:u w:val="single"/>
          <w:lang w:val="en-US" w:eastAsia="zh-CN"/>
        </w:rPr>
        <w:t>纸质盖章版竞价文件一份，</w:t>
      </w:r>
      <w:r>
        <w:rPr>
          <w:rFonts w:hint="default" w:ascii="宋体" w:hAnsi="宋体" w:cs="宋体"/>
          <w:b/>
          <w:bCs/>
          <w:sz w:val="28"/>
          <w:szCs w:val="28"/>
          <w:highlight w:val="white"/>
          <w:u w:val="single"/>
          <w:lang w:val="en-US" w:eastAsia="zh-CN"/>
        </w:rPr>
        <w:t>电子版</w:t>
      </w:r>
      <w:r>
        <w:rPr>
          <w:rFonts w:hint="eastAsia" w:ascii="宋体" w:hAnsi="宋体" w:cs="宋体"/>
          <w:b/>
          <w:bCs/>
          <w:sz w:val="28"/>
          <w:szCs w:val="28"/>
          <w:highlight w:val="white"/>
          <w:u w:val="single"/>
          <w:lang w:val="en-US" w:eastAsia="zh-CN"/>
        </w:rPr>
        <w:t>竞价文件一份</w:t>
      </w:r>
      <w:r>
        <w:rPr>
          <w:rFonts w:hint="default" w:ascii="宋体" w:hAnsi="宋体" w:cs="宋体"/>
          <w:b/>
          <w:bCs/>
          <w:sz w:val="28"/>
          <w:szCs w:val="28"/>
          <w:highlight w:val="white"/>
          <w:u w:val="single"/>
          <w:lang w:val="en-US" w:eastAsia="zh-CN"/>
        </w:rPr>
        <w:t>（1个U盘，PDF格式，</w:t>
      </w:r>
      <w:r>
        <w:rPr>
          <w:rFonts w:hint="eastAsia" w:ascii="宋体" w:hAnsi="宋体" w:cs="宋体"/>
          <w:b/>
          <w:bCs/>
          <w:sz w:val="28"/>
          <w:szCs w:val="28"/>
          <w:highlight w:val="white"/>
          <w:u w:val="single"/>
          <w:lang w:val="en-US" w:eastAsia="zh-CN"/>
        </w:rPr>
        <w:t>竞价文件</w:t>
      </w:r>
      <w:r>
        <w:rPr>
          <w:rFonts w:hint="default" w:ascii="宋体" w:hAnsi="宋体" w:cs="宋体"/>
          <w:b/>
          <w:bCs/>
          <w:sz w:val="28"/>
          <w:szCs w:val="28"/>
          <w:highlight w:val="white"/>
          <w:u w:val="single"/>
          <w:lang w:val="en-US" w:eastAsia="zh-CN"/>
        </w:rPr>
        <w:t>盖章后扫描）</w:t>
      </w:r>
      <w:r>
        <w:rPr>
          <w:rFonts w:hint="eastAsia" w:ascii="宋体" w:hAnsi="宋体" w:cs="宋体"/>
          <w:b/>
          <w:bCs/>
          <w:sz w:val="28"/>
          <w:szCs w:val="28"/>
          <w:highlight w:val="white"/>
          <w:lang w:val="en-US" w:eastAsia="zh-CN"/>
        </w:rPr>
        <w:t>。</w:t>
      </w:r>
    </w:p>
    <w:p>
      <w:pPr>
        <w:snapToGrid w:val="0"/>
        <w:spacing w:line="360" w:lineRule="auto"/>
        <w:ind w:firstLine="560" w:firstLineChars="200"/>
        <w:rPr>
          <w:rFonts w:hint="eastAsia" w:ascii="宋体" w:hAnsi="宋体" w:cs="Times New Roman"/>
          <w:b w:val="0"/>
          <w:color w:val="auto"/>
          <w:kern w:val="2"/>
          <w:sz w:val="28"/>
          <w:szCs w:val="28"/>
          <w:highlight w:val="none"/>
        </w:rPr>
      </w:pPr>
      <w:r>
        <w:rPr>
          <w:rFonts w:hint="eastAsia" w:ascii="宋体" w:hAnsi="宋体" w:cs="Times New Roman"/>
          <w:b w:val="0"/>
          <w:color w:val="auto"/>
          <w:kern w:val="2"/>
          <w:sz w:val="28"/>
          <w:szCs w:val="28"/>
          <w:highlight w:val="none"/>
          <w:lang w:val="en-US" w:eastAsia="zh-CN"/>
        </w:rPr>
        <w:t>1</w:t>
      </w:r>
      <w:r>
        <w:rPr>
          <w:rFonts w:hint="eastAsia" w:ascii="宋体" w:hAnsi="宋体" w:cs="Times New Roman"/>
          <w:b w:val="0"/>
          <w:color w:val="auto"/>
          <w:kern w:val="2"/>
          <w:sz w:val="28"/>
          <w:szCs w:val="28"/>
          <w:highlight w:val="none"/>
        </w:rPr>
        <w:t>.2 报价</w:t>
      </w:r>
    </w:p>
    <w:p>
      <w:pPr>
        <w:snapToGrid w:val="0"/>
        <w:spacing w:line="360" w:lineRule="auto"/>
        <w:ind w:firstLine="560" w:firstLineChars="200"/>
        <w:rPr>
          <w:rFonts w:hint="eastAsia" w:ascii="宋体" w:hAnsi="宋体" w:cs="Times New Roman"/>
          <w:color w:val="auto"/>
          <w:sz w:val="28"/>
          <w:szCs w:val="28"/>
          <w:highlight w:val="none"/>
        </w:rPr>
      </w:pPr>
      <w:r>
        <w:rPr>
          <w:rFonts w:hint="eastAsia" w:ascii="宋体" w:hAnsi="宋体" w:cs="Times New Roman"/>
          <w:color w:val="auto"/>
          <w:sz w:val="28"/>
          <w:szCs w:val="28"/>
          <w:highlight w:val="none"/>
          <w:lang w:val="en-US" w:eastAsia="zh-CN"/>
        </w:rPr>
        <w:t>1</w:t>
      </w:r>
      <w:r>
        <w:rPr>
          <w:rFonts w:hint="eastAsia" w:ascii="宋体" w:hAnsi="宋体" w:cs="Times New Roman"/>
          <w:color w:val="auto"/>
          <w:sz w:val="28"/>
          <w:szCs w:val="28"/>
          <w:highlight w:val="none"/>
        </w:rPr>
        <w:t xml:space="preserve">.2.1  </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应按</w:t>
      </w:r>
      <w:r>
        <w:rPr>
          <w:rFonts w:hint="eastAsia" w:ascii="宋体" w:hAnsi="宋体" w:cs="Times New Roman"/>
          <w:color w:val="auto"/>
          <w:sz w:val="28"/>
          <w:szCs w:val="28"/>
          <w:highlight w:val="none"/>
          <w:lang w:val="en-US" w:eastAsia="zh-CN"/>
        </w:rPr>
        <w:t>竞价文件</w:t>
      </w:r>
      <w:r>
        <w:rPr>
          <w:rFonts w:hint="eastAsia" w:ascii="宋体" w:hAnsi="宋体" w:cs="Times New Roman"/>
          <w:color w:val="auto"/>
          <w:sz w:val="28"/>
          <w:szCs w:val="28"/>
          <w:highlight w:val="none"/>
        </w:rPr>
        <w:t>的要求填写相应表格。</w:t>
      </w:r>
    </w:p>
    <w:p>
      <w:pPr>
        <w:snapToGrid w:val="0"/>
        <w:spacing w:line="360" w:lineRule="auto"/>
        <w:ind w:firstLine="560" w:firstLineChars="200"/>
        <w:rPr>
          <w:rFonts w:hint="eastAsia" w:ascii="宋体" w:hAnsi="宋体" w:cs="Times New Roman"/>
          <w:color w:val="auto"/>
          <w:sz w:val="28"/>
          <w:szCs w:val="28"/>
          <w:highlight w:val="none"/>
        </w:rPr>
      </w:pPr>
      <w:r>
        <w:rPr>
          <w:rFonts w:hint="eastAsia" w:ascii="宋体" w:hAnsi="宋体" w:cs="Times New Roman"/>
          <w:color w:val="auto"/>
          <w:sz w:val="28"/>
          <w:szCs w:val="28"/>
          <w:highlight w:val="none"/>
          <w:lang w:val="en-US" w:eastAsia="zh-CN"/>
        </w:rPr>
        <w:t>1</w:t>
      </w:r>
      <w:r>
        <w:rPr>
          <w:rFonts w:hint="eastAsia" w:ascii="宋体" w:hAnsi="宋体" w:cs="Times New Roman"/>
          <w:color w:val="auto"/>
          <w:sz w:val="28"/>
          <w:szCs w:val="28"/>
          <w:highlight w:val="none"/>
        </w:rPr>
        <w:t>.2.2  本项目设有</w:t>
      </w:r>
      <w:r>
        <w:rPr>
          <w:rFonts w:hint="eastAsia" w:ascii="宋体" w:hAnsi="宋体" w:cs="Times New Roman"/>
          <w:color w:val="auto"/>
          <w:sz w:val="28"/>
          <w:szCs w:val="28"/>
          <w:highlight w:val="none"/>
          <w:lang w:val="en-US" w:eastAsia="zh-CN"/>
        </w:rPr>
        <w:t>最高限价</w:t>
      </w:r>
      <w:r>
        <w:rPr>
          <w:rFonts w:hint="eastAsia" w:ascii="宋体" w:hAnsi="宋体" w:cs="Times New Roman"/>
          <w:color w:val="auto"/>
          <w:sz w:val="28"/>
          <w:szCs w:val="28"/>
          <w:highlight w:val="none"/>
        </w:rPr>
        <w:t>，具体详见</w:t>
      </w:r>
      <w:r>
        <w:rPr>
          <w:rFonts w:hint="eastAsia" w:ascii="宋体" w:hAnsi="宋体" w:cs="Times New Roman"/>
          <w:color w:val="auto"/>
          <w:sz w:val="28"/>
          <w:szCs w:val="28"/>
          <w:highlight w:val="none"/>
          <w:lang w:val="en-US" w:eastAsia="zh-CN"/>
        </w:rPr>
        <w:t>竞价公告</w:t>
      </w:r>
      <w:r>
        <w:rPr>
          <w:rFonts w:hint="eastAsia" w:ascii="宋体" w:hAnsi="宋体" w:cs="Times New Roman"/>
          <w:color w:val="auto"/>
          <w:sz w:val="28"/>
          <w:szCs w:val="28"/>
          <w:highlight w:val="none"/>
        </w:rPr>
        <w:t>，各</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的报价</w:t>
      </w:r>
      <w:r>
        <w:rPr>
          <w:rFonts w:hint="eastAsia" w:ascii="宋体" w:hAnsi="宋体" w:cs="Times New Roman"/>
          <w:color w:val="auto"/>
          <w:sz w:val="28"/>
          <w:szCs w:val="28"/>
          <w:highlight w:val="none"/>
          <w:lang w:val="en-US" w:eastAsia="zh-CN"/>
        </w:rPr>
        <w:t>的总价及单价</w:t>
      </w:r>
      <w:r>
        <w:rPr>
          <w:rFonts w:hint="eastAsia" w:ascii="宋体" w:hAnsi="宋体" w:cs="Times New Roman"/>
          <w:color w:val="auto"/>
          <w:sz w:val="28"/>
          <w:szCs w:val="28"/>
          <w:highlight w:val="none"/>
        </w:rPr>
        <w:t>应不超过</w:t>
      </w:r>
      <w:r>
        <w:rPr>
          <w:rFonts w:hint="eastAsia" w:ascii="宋体" w:hAnsi="宋体" w:cs="Times New Roman"/>
          <w:color w:val="auto"/>
          <w:sz w:val="28"/>
          <w:szCs w:val="28"/>
          <w:highlight w:val="none"/>
          <w:lang w:val="en-US" w:eastAsia="zh-CN"/>
        </w:rPr>
        <w:t>最高限</w:t>
      </w:r>
      <w:r>
        <w:rPr>
          <w:rFonts w:hint="eastAsia" w:ascii="宋体" w:hAnsi="宋体" w:cs="Times New Roman"/>
          <w:color w:val="auto"/>
          <w:sz w:val="28"/>
          <w:szCs w:val="28"/>
          <w:highlight w:val="none"/>
        </w:rPr>
        <w:t>价，否则</w:t>
      </w:r>
      <w:r>
        <w:rPr>
          <w:rFonts w:hint="eastAsia" w:ascii="宋体" w:hAnsi="宋体" w:cs="Times New Roman"/>
          <w:color w:val="auto"/>
          <w:sz w:val="28"/>
          <w:szCs w:val="28"/>
          <w:highlight w:val="none"/>
          <w:lang w:val="en-US" w:eastAsia="zh-CN"/>
        </w:rPr>
        <w:t>采购人</w:t>
      </w:r>
      <w:r>
        <w:rPr>
          <w:rFonts w:hint="eastAsia" w:ascii="宋体" w:hAnsi="宋体" w:cs="Times New Roman"/>
          <w:color w:val="auto"/>
          <w:sz w:val="28"/>
          <w:szCs w:val="28"/>
          <w:highlight w:val="none"/>
        </w:rPr>
        <w:t>初审后</w:t>
      </w:r>
      <w:r>
        <w:rPr>
          <w:rFonts w:hint="eastAsia" w:ascii="宋体" w:hAnsi="宋体" w:cs="Times New Roman"/>
          <w:color w:val="auto"/>
          <w:sz w:val="28"/>
          <w:szCs w:val="28"/>
          <w:highlight w:val="none"/>
          <w:lang w:val="en-US" w:eastAsia="zh-CN"/>
        </w:rPr>
        <w:t>作无效报价处理</w:t>
      </w:r>
      <w:r>
        <w:rPr>
          <w:rFonts w:hint="eastAsia" w:ascii="宋体" w:hAnsi="宋体" w:cs="Times New Roman"/>
          <w:color w:val="auto"/>
          <w:sz w:val="28"/>
          <w:szCs w:val="28"/>
          <w:highlight w:val="none"/>
        </w:rPr>
        <w:t>。</w:t>
      </w:r>
    </w:p>
    <w:p>
      <w:pPr>
        <w:snapToGrid w:val="0"/>
        <w:spacing w:line="360" w:lineRule="auto"/>
        <w:ind w:firstLine="560" w:firstLineChars="200"/>
        <w:rPr>
          <w:rFonts w:hint="eastAsia" w:ascii="宋体" w:hAnsi="宋体" w:cs="Times New Roman"/>
          <w:color w:val="auto"/>
          <w:sz w:val="28"/>
          <w:szCs w:val="28"/>
          <w:highlight w:val="none"/>
        </w:rPr>
      </w:pPr>
      <w:r>
        <w:rPr>
          <w:rFonts w:hint="eastAsia" w:ascii="宋体" w:hAnsi="宋体" w:cs="Times New Roman"/>
          <w:color w:val="auto"/>
          <w:sz w:val="28"/>
          <w:szCs w:val="28"/>
          <w:highlight w:val="none"/>
          <w:lang w:val="en-US" w:eastAsia="zh-CN"/>
        </w:rPr>
        <w:t>1</w:t>
      </w:r>
      <w:r>
        <w:rPr>
          <w:rFonts w:hint="eastAsia" w:ascii="宋体" w:hAnsi="宋体" w:cs="Times New Roman"/>
          <w:color w:val="auto"/>
          <w:sz w:val="28"/>
          <w:szCs w:val="28"/>
          <w:highlight w:val="none"/>
        </w:rPr>
        <w:t xml:space="preserve">.2.3 </w:t>
      </w:r>
      <w:r>
        <w:rPr>
          <w:rFonts w:hint="eastAsia" w:ascii="宋体" w:hAnsi="宋体" w:cs="Times New Roman"/>
          <w:color w:val="auto"/>
          <w:sz w:val="28"/>
          <w:szCs w:val="28"/>
          <w:highlight w:val="none"/>
          <w:lang w:eastAsia="zh-CN"/>
        </w:rPr>
        <w:t>采购人</w:t>
      </w:r>
      <w:r>
        <w:rPr>
          <w:rFonts w:hint="eastAsia" w:ascii="宋体" w:hAnsi="宋体" w:cs="Times New Roman"/>
          <w:color w:val="auto"/>
          <w:sz w:val="28"/>
          <w:szCs w:val="28"/>
          <w:highlight w:val="none"/>
        </w:rPr>
        <w:t>不接受有任何选择的报价，</w:t>
      </w:r>
      <w:r>
        <w:rPr>
          <w:rFonts w:hint="eastAsia" w:ascii="宋体" w:hAnsi="宋体" w:cs="Times New Roman"/>
          <w:color w:val="auto"/>
          <w:sz w:val="28"/>
          <w:szCs w:val="28"/>
          <w:highlight w:val="none"/>
          <w:lang w:eastAsia="zh-CN"/>
        </w:rPr>
        <w:t>竞价文件</w:t>
      </w:r>
      <w:r>
        <w:rPr>
          <w:rFonts w:hint="eastAsia" w:ascii="宋体" w:hAnsi="宋体" w:cs="Times New Roman"/>
          <w:color w:val="auto"/>
          <w:sz w:val="28"/>
          <w:szCs w:val="28"/>
          <w:highlight w:val="none"/>
        </w:rPr>
        <w:t>中只允许有一个报价，同时本次</w:t>
      </w:r>
      <w:r>
        <w:rPr>
          <w:rFonts w:hint="eastAsia" w:ascii="宋体" w:hAnsi="宋体" w:cs="Times New Roman"/>
          <w:color w:val="auto"/>
          <w:sz w:val="28"/>
          <w:szCs w:val="28"/>
          <w:highlight w:val="none"/>
          <w:lang w:val="en-US" w:eastAsia="zh-CN"/>
        </w:rPr>
        <w:t>竞价</w:t>
      </w:r>
      <w:r>
        <w:rPr>
          <w:rFonts w:hint="eastAsia" w:ascii="宋体" w:hAnsi="宋体" w:cs="Times New Roman"/>
          <w:color w:val="auto"/>
          <w:sz w:val="28"/>
          <w:szCs w:val="28"/>
          <w:highlight w:val="none"/>
        </w:rPr>
        <w:t>也不接受</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递交的调价函。</w:t>
      </w:r>
      <w:r>
        <w:rPr>
          <w:rFonts w:hint="eastAsia" w:ascii="宋体" w:hAnsi="宋体" w:cs="Times New Roman"/>
          <w:color w:val="auto"/>
          <w:sz w:val="28"/>
          <w:szCs w:val="28"/>
          <w:highlight w:val="none"/>
          <w:lang w:eastAsia="zh-CN"/>
        </w:rPr>
        <w:t>采购人</w:t>
      </w:r>
      <w:r>
        <w:rPr>
          <w:rFonts w:hint="eastAsia" w:ascii="宋体" w:hAnsi="宋体" w:cs="Times New Roman"/>
          <w:color w:val="auto"/>
          <w:sz w:val="28"/>
          <w:szCs w:val="28"/>
          <w:highlight w:val="none"/>
        </w:rPr>
        <w:t>有权对报价进行质询并提出减少报价不合理部分的要求，</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应予配合并协商。</w:t>
      </w:r>
    </w:p>
    <w:p>
      <w:pPr>
        <w:snapToGrid w:val="0"/>
        <w:spacing w:line="360" w:lineRule="auto"/>
        <w:ind w:firstLine="560" w:firstLineChars="200"/>
        <w:rPr>
          <w:rFonts w:hint="eastAsia" w:ascii="宋体" w:hAnsi="宋体" w:cs="Times New Roman"/>
          <w:color w:val="auto"/>
          <w:sz w:val="28"/>
          <w:szCs w:val="28"/>
          <w:highlight w:val="none"/>
        </w:rPr>
      </w:pPr>
      <w:r>
        <w:rPr>
          <w:rFonts w:hint="eastAsia" w:ascii="宋体" w:hAnsi="宋体" w:cs="Times New Roman"/>
          <w:color w:val="auto"/>
          <w:sz w:val="28"/>
          <w:szCs w:val="28"/>
          <w:highlight w:val="none"/>
          <w:lang w:val="en-US" w:eastAsia="zh-CN"/>
        </w:rPr>
        <w:t>1</w:t>
      </w:r>
      <w:r>
        <w:rPr>
          <w:rFonts w:hint="eastAsia" w:ascii="宋体" w:hAnsi="宋体" w:cs="Times New Roman"/>
          <w:color w:val="auto"/>
          <w:sz w:val="28"/>
          <w:szCs w:val="28"/>
          <w:highlight w:val="none"/>
        </w:rPr>
        <w:t xml:space="preserve">.2.4 </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在</w:t>
      </w:r>
      <w:r>
        <w:rPr>
          <w:rFonts w:hint="eastAsia" w:ascii="宋体" w:hAnsi="宋体" w:cs="Times New Roman"/>
          <w:color w:val="auto"/>
          <w:sz w:val="28"/>
          <w:szCs w:val="28"/>
          <w:highlight w:val="none"/>
          <w:lang w:val="en-US" w:eastAsia="zh-CN"/>
        </w:rPr>
        <w:t>竞价</w:t>
      </w:r>
      <w:r>
        <w:rPr>
          <w:rFonts w:hint="eastAsia" w:ascii="宋体" w:hAnsi="宋体" w:cs="Times New Roman"/>
          <w:color w:val="auto"/>
          <w:sz w:val="28"/>
          <w:szCs w:val="28"/>
          <w:highlight w:val="none"/>
        </w:rPr>
        <w:t>截止时间前修改</w:t>
      </w:r>
      <w:r>
        <w:rPr>
          <w:rFonts w:hint="eastAsia" w:ascii="宋体" w:hAnsi="宋体" w:cs="Times New Roman"/>
          <w:color w:val="auto"/>
          <w:sz w:val="28"/>
          <w:szCs w:val="28"/>
          <w:highlight w:val="none"/>
          <w:lang w:val="en-US" w:eastAsia="zh-CN"/>
        </w:rPr>
        <w:t>报价一览表</w:t>
      </w:r>
      <w:r>
        <w:rPr>
          <w:rFonts w:hint="eastAsia" w:ascii="宋体" w:hAnsi="宋体" w:cs="Times New Roman"/>
          <w:color w:val="auto"/>
          <w:sz w:val="28"/>
          <w:szCs w:val="28"/>
          <w:highlight w:val="none"/>
        </w:rPr>
        <w:t>中的总报价，应同时修改其按第</w:t>
      </w:r>
      <w:r>
        <w:rPr>
          <w:rFonts w:hint="eastAsia" w:ascii="宋体" w:hAnsi="宋体" w:cs="Times New Roman"/>
          <w:color w:val="auto"/>
          <w:sz w:val="28"/>
          <w:szCs w:val="28"/>
          <w:highlight w:val="none"/>
          <w:lang w:val="en-US" w:eastAsia="zh-CN"/>
        </w:rPr>
        <w:t>五</w:t>
      </w:r>
      <w:r>
        <w:rPr>
          <w:rFonts w:hint="eastAsia" w:ascii="宋体" w:hAnsi="宋体" w:cs="Times New Roman"/>
          <w:color w:val="auto"/>
          <w:sz w:val="28"/>
          <w:szCs w:val="28"/>
          <w:highlight w:val="none"/>
        </w:rPr>
        <w:t>章</w:t>
      </w:r>
      <w:r>
        <w:rPr>
          <w:rFonts w:hint="eastAsia" w:ascii="宋体" w:hAnsi="宋体" w:cs="Times New Roman"/>
          <w:color w:val="auto"/>
          <w:sz w:val="28"/>
          <w:szCs w:val="28"/>
          <w:highlight w:val="none"/>
          <w:lang w:eastAsia="zh-CN"/>
        </w:rPr>
        <w:t>竞价文件</w:t>
      </w:r>
      <w:r>
        <w:rPr>
          <w:rFonts w:hint="eastAsia" w:ascii="宋体" w:hAnsi="宋体" w:cs="Times New Roman"/>
          <w:color w:val="auto"/>
          <w:sz w:val="28"/>
          <w:szCs w:val="28"/>
          <w:highlight w:val="none"/>
        </w:rPr>
        <w:t>格式要求填写的相应表格中的报价。</w:t>
      </w:r>
    </w:p>
    <w:p>
      <w:pPr>
        <w:snapToGrid w:val="0"/>
        <w:spacing w:line="360" w:lineRule="auto"/>
        <w:ind w:firstLine="560" w:firstLineChars="200"/>
        <w:rPr>
          <w:rFonts w:hint="eastAsia" w:ascii="宋体" w:hAnsi="宋体" w:cs="Times New Roman"/>
          <w:b w:val="0"/>
          <w:color w:val="auto"/>
          <w:kern w:val="2"/>
          <w:sz w:val="28"/>
          <w:szCs w:val="28"/>
          <w:highlight w:val="none"/>
        </w:rPr>
      </w:pPr>
      <w:r>
        <w:rPr>
          <w:rFonts w:hint="eastAsia" w:ascii="宋体" w:hAnsi="宋体" w:cs="Times New Roman"/>
          <w:b w:val="0"/>
          <w:color w:val="auto"/>
          <w:kern w:val="2"/>
          <w:sz w:val="28"/>
          <w:szCs w:val="28"/>
          <w:highlight w:val="none"/>
          <w:lang w:val="en-US" w:eastAsia="zh-CN"/>
        </w:rPr>
        <w:t>1</w:t>
      </w:r>
      <w:r>
        <w:rPr>
          <w:rFonts w:hint="eastAsia" w:ascii="宋体" w:hAnsi="宋体" w:cs="Times New Roman"/>
          <w:b w:val="0"/>
          <w:color w:val="auto"/>
          <w:kern w:val="2"/>
          <w:sz w:val="28"/>
          <w:szCs w:val="28"/>
          <w:highlight w:val="none"/>
        </w:rPr>
        <w:t xml:space="preserve">.3 </w:t>
      </w:r>
      <w:r>
        <w:rPr>
          <w:rFonts w:hint="eastAsia" w:ascii="宋体" w:hAnsi="宋体" w:cs="Times New Roman"/>
          <w:b w:val="0"/>
          <w:color w:val="auto"/>
          <w:kern w:val="2"/>
          <w:sz w:val="28"/>
          <w:szCs w:val="28"/>
          <w:highlight w:val="none"/>
          <w:lang w:val="en-US" w:eastAsia="zh-CN"/>
        </w:rPr>
        <w:t>竞价</w:t>
      </w:r>
      <w:r>
        <w:rPr>
          <w:rFonts w:hint="eastAsia" w:ascii="宋体" w:hAnsi="宋体" w:cs="Times New Roman"/>
          <w:b w:val="0"/>
          <w:color w:val="auto"/>
          <w:kern w:val="2"/>
          <w:sz w:val="28"/>
          <w:szCs w:val="28"/>
          <w:highlight w:val="none"/>
        </w:rPr>
        <w:t>有效期</w:t>
      </w:r>
    </w:p>
    <w:p>
      <w:pPr>
        <w:snapToGrid w:val="0"/>
        <w:spacing w:line="360" w:lineRule="auto"/>
        <w:ind w:firstLine="560" w:firstLineChars="200"/>
        <w:rPr>
          <w:rFonts w:hint="eastAsia" w:ascii="宋体" w:hAnsi="宋体" w:cs="Times New Roman"/>
          <w:color w:val="auto"/>
          <w:sz w:val="28"/>
          <w:szCs w:val="28"/>
          <w:highlight w:val="none"/>
        </w:rPr>
      </w:pPr>
      <w:r>
        <w:rPr>
          <w:rFonts w:hint="eastAsia" w:ascii="宋体" w:hAnsi="宋体" w:cs="Times New Roman"/>
          <w:color w:val="auto"/>
          <w:sz w:val="28"/>
          <w:szCs w:val="28"/>
          <w:highlight w:val="none"/>
          <w:lang w:val="en-US" w:eastAsia="zh-CN"/>
        </w:rPr>
        <w:t>1</w:t>
      </w:r>
      <w:r>
        <w:rPr>
          <w:rFonts w:hint="eastAsia" w:ascii="宋体" w:hAnsi="宋体" w:cs="Times New Roman"/>
          <w:color w:val="auto"/>
          <w:sz w:val="28"/>
          <w:szCs w:val="28"/>
          <w:highlight w:val="none"/>
        </w:rPr>
        <w:t xml:space="preserve">.3.1  </w:t>
      </w:r>
      <w:r>
        <w:rPr>
          <w:rFonts w:hint="eastAsia" w:ascii="宋体" w:hAnsi="宋体" w:cs="Times New Roman"/>
          <w:color w:val="auto"/>
          <w:sz w:val="28"/>
          <w:szCs w:val="28"/>
          <w:highlight w:val="none"/>
          <w:lang w:val="en-US" w:eastAsia="zh-CN"/>
        </w:rPr>
        <w:t>竞价</w:t>
      </w:r>
      <w:r>
        <w:rPr>
          <w:rFonts w:hint="eastAsia" w:ascii="宋体" w:hAnsi="宋体" w:cs="Times New Roman"/>
          <w:color w:val="auto"/>
          <w:sz w:val="28"/>
          <w:szCs w:val="28"/>
          <w:highlight w:val="none"/>
        </w:rPr>
        <w:t>有效期为90日历天，</w:t>
      </w:r>
      <w:r>
        <w:rPr>
          <w:rFonts w:hint="eastAsia" w:ascii="宋体" w:hAnsi="宋体" w:cs="Times New Roman"/>
          <w:color w:val="auto"/>
          <w:sz w:val="28"/>
          <w:szCs w:val="28"/>
          <w:highlight w:val="none"/>
          <w:lang w:val="en-US" w:eastAsia="zh-CN"/>
        </w:rPr>
        <w:t>竞价</w:t>
      </w:r>
      <w:r>
        <w:rPr>
          <w:rFonts w:hint="eastAsia" w:ascii="宋体" w:hAnsi="宋体" w:cs="Times New Roman"/>
          <w:color w:val="auto"/>
          <w:sz w:val="28"/>
          <w:szCs w:val="28"/>
          <w:highlight w:val="none"/>
        </w:rPr>
        <w:t>有效期内，</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不得要求撤销或修改其</w:t>
      </w:r>
      <w:r>
        <w:rPr>
          <w:rFonts w:hint="eastAsia" w:ascii="宋体" w:hAnsi="宋体" w:cs="Times New Roman"/>
          <w:color w:val="auto"/>
          <w:sz w:val="28"/>
          <w:szCs w:val="28"/>
          <w:highlight w:val="none"/>
          <w:lang w:eastAsia="zh-CN"/>
        </w:rPr>
        <w:t>竞价文件</w:t>
      </w:r>
      <w:r>
        <w:rPr>
          <w:rFonts w:hint="eastAsia" w:ascii="宋体" w:hAnsi="宋体" w:cs="Times New Roman"/>
          <w:color w:val="auto"/>
          <w:sz w:val="28"/>
          <w:szCs w:val="28"/>
          <w:highlight w:val="none"/>
        </w:rPr>
        <w:t>。</w:t>
      </w:r>
    </w:p>
    <w:p>
      <w:pPr>
        <w:snapToGrid w:val="0"/>
        <w:spacing w:line="360" w:lineRule="auto"/>
        <w:ind w:firstLine="560" w:firstLineChars="200"/>
        <w:rPr>
          <w:rFonts w:hint="eastAsia" w:ascii="宋体" w:hAnsi="宋体" w:cs="Times New Roman"/>
          <w:color w:val="auto"/>
          <w:sz w:val="28"/>
          <w:szCs w:val="28"/>
          <w:highlight w:val="none"/>
        </w:rPr>
      </w:pPr>
      <w:r>
        <w:rPr>
          <w:rFonts w:hint="eastAsia" w:ascii="宋体" w:hAnsi="宋体" w:cs="Times New Roman"/>
          <w:color w:val="auto"/>
          <w:sz w:val="28"/>
          <w:szCs w:val="28"/>
          <w:highlight w:val="none"/>
          <w:lang w:val="en-US" w:eastAsia="zh-CN"/>
        </w:rPr>
        <w:t>1</w:t>
      </w:r>
      <w:r>
        <w:rPr>
          <w:rFonts w:hint="eastAsia" w:ascii="宋体" w:hAnsi="宋体" w:cs="Times New Roman"/>
          <w:color w:val="auto"/>
          <w:sz w:val="28"/>
          <w:szCs w:val="28"/>
          <w:highlight w:val="none"/>
        </w:rPr>
        <w:t>.3.2  出现特殊情况需要延长</w:t>
      </w:r>
      <w:r>
        <w:rPr>
          <w:rFonts w:hint="eastAsia" w:ascii="宋体" w:hAnsi="宋体" w:cs="Times New Roman"/>
          <w:color w:val="auto"/>
          <w:sz w:val="28"/>
          <w:szCs w:val="28"/>
          <w:highlight w:val="none"/>
          <w:lang w:val="en-US" w:eastAsia="zh-CN"/>
        </w:rPr>
        <w:t>竞价</w:t>
      </w:r>
      <w:r>
        <w:rPr>
          <w:rFonts w:hint="eastAsia" w:ascii="宋体" w:hAnsi="宋体" w:cs="Times New Roman"/>
          <w:color w:val="auto"/>
          <w:sz w:val="28"/>
          <w:szCs w:val="28"/>
          <w:highlight w:val="none"/>
        </w:rPr>
        <w:t>有效期的，</w:t>
      </w:r>
      <w:r>
        <w:rPr>
          <w:rFonts w:hint="eastAsia" w:ascii="宋体" w:hAnsi="宋体" w:cs="Times New Roman"/>
          <w:color w:val="auto"/>
          <w:sz w:val="28"/>
          <w:szCs w:val="28"/>
          <w:highlight w:val="none"/>
          <w:lang w:eastAsia="zh-CN"/>
        </w:rPr>
        <w:t>采购人</w:t>
      </w:r>
      <w:r>
        <w:rPr>
          <w:rFonts w:hint="eastAsia" w:ascii="宋体" w:hAnsi="宋体" w:cs="Times New Roman"/>
          <w:color w:val="auto"/>
          <w:sz w:val="28"/>
          <w:szCs w:val="28"/>
          <w:highlight w:val="none"/>
        </w:rPr>
        <w:t>以书面形式通知所有</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延长</w:t>
      </w:r>
      <w:r>
        <w:rPr>
          <w:rFonts w:hint="eastAsia" w:ascii="宋体" w:hAnsi="宋体" w:cs="Times New Roman"/>
          <w:color w:val="auto"/>
          <w:sz w:val="28"/>
          <w:szCs w:val="28"/>
          <w:highlight w:val="none"/>
          <w:lang w:val="en-US" w:eastAsia="zh-CN"/>
        </w:rPr>
        <w:t>竞价</w:t>
      </w:r>
      <w:r>
        <w:rPr>
          <w:rFonts w:hint="eastAsia" w:ascii="宋体" w:hAnsi="宋体" w:cs="Times New Roman"/>
          <w:color w:val="auto"/>
          <w:sz w:val="28"/>
          <w:szCs w:val="28"/>
          <w:highlight w:val="none"/>
        </w:rPr>
        <w:t>有效期。</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同意延长的，应相应延长其</w:t>
      </w:r>
      <w:r>
        <w:rPr>
          <w:rFonts w:hint="eastAsia" w:ascii="宋体" w:hAnsi="宋体" w:cs="Times New Roman"/>
          <w:color w:val="auto"/>
          <w:sz w:val="28"/>
          <w:szCs w:val="28"/>
          <w:highlight w:val="none"/>
          <w:lang w:eastAsia="zh-CN"/>
        </w:rPr>
        <w:t>竞价文件</w:t>
      </w:r>
      <w:r>
        <w:rPr>
          <w:rFonts w:hint="eastAsia" w:ascii="宋体" w:hAnsi="宋体" w:cs="Times New Roman"/>
          <w:color w:val="auto"/>
          <w:sz w:val="28"/>
          <w:szCs w:val="28"/>
          <w:highlight w:val="none"/>
        </w:rPr>
        <w:t>的有效期，但不得要求或被允许修改或撤销其</w:t>
      </w:r>
      <w:r>
        <w:rPr>
          <w:rFonts w:hint="eastAsia" w:ascii="宋体" w:hAnsi="宋体" w:cs="Times New Roman"/>
          <w:color w:val="auto"/>
          <w:sz w:val="28"/>
          <w:szCs w:val="28"/>
          <w:highlight w:val="none"/>
          <w:lang w:eastAsia="zh-CN"/>
        </w:rPr>
        <w:t>竞价文件</w:t>
      </w:r>
      <w:r>
        <w:rPr>
          <w:rFonts w:hint="eastAsia" w:ascii="宋体" w:hAnsi="宋体" w:cs="Times New Roman"/>
          <w:color w:val="auto"/>
          <w:sz w:val="28"/>
          <w:szCs w:val="28"/>
          <w:highlight w:val="none"/>
        </w:rPr>
        <w:t>；</w:t>
      </w:r>
      <w:r>
        <w:rPr>
          <w:rFonts w:hint="eastAsia" w:ascii="宋体" w:hAnsi="宋体" w:cs="Times New Roman"/>
          <w:color w:val="auto"/>
          <w:sz w:val="28"/>
          <w:szCs w:val="28"/>
          <w:highlight w:val="none"/>
          <w:lang w:eastAsia="zh-CN"/>
        </w:rPr>
        <w:t>供应商</w:t>
      </w:r>
      <w:r>
        <w:rPr>
          <w:rFonts w:hint="eastAsia" w:ascii="宋体" w:hAnsi="宋体" w:cs="Times New Roman"/>
          <w:color w:val="auto"/>
          <w:sz w:val="28"/>
          <w:szCs w:val="28"/>
          <w:highlight w:val="none"/>
        </w:rPr>
        <w:t>拒绝延长的，其</w:t>
      </w:r>
      <w:r>
        <w:rPr>
          <w:rFonts w:hint="eastAsia" w:ascii="宋体" w:hAnsi="宋体" w:cs="Times New Roman"/>
          <w:color w:val="auto"/>
          <w:sz w:val="28"/>
          <w:szCs w:val="28"/>
          <w:highlight w:val="none"/>
          <w:lang w:val="en-US" w:eastAsia="zh-CN"/>
        </w:rPr>
        <w:t>竞价文件</w:t>
      </w:r>
      <w:r>
        <w:rPr>
          <w:rFonts w:hint="eastAsia" w:ascii="宋体" w:hAnsi="宋体" w:cs="Times New Roman"/>
          <w:color w:val="auto"/>
          <w:sz w:val="28"/>
          <w:szCs w:val="28"/>
          <w:highlight w:val="none"/>
        </w:rPr>
        <w:t>失效。</w:t>
      </w:r>
    </w:p>
    <w:p>
      <w:pPr>
        <w:snapToGrid w:val="0"/>
        <w:spacing w:line="360" w:lineRule="auto"/>
        <w:ind w:firstLine="560" w:firstLineChars="200"/>
        <w:rPr>
          <w:rFonts w:hint="eastAsia" w:ascii="宋体" w:hAnsi="宋体" w:cs="Times New Roman"/>
          <w:b w:val="0"/>
          <w:color w:val="auto"/>
          <w:kern w:val="2"/>
          <w:sz w:val="28"/>
          <w:szCs w:val="28"/>
          <w:highlight w:val="none"/>
        </w:rPr>
      </w:pPr>
      <w:r>
        <w:rPr>
          <w:rFonts w:hint="eastAsia" w:ascii="宋体" w:hAnsi="宋体" w:cs="Times New Roman"/>
          <w:b w:val="0"/>
          <w:color w:val="auto"/>
          <w:kern w:val="2"/>
          <w:sz w:val="28"/>
          <w:szCs w:val="28"/>
          <w:highlight w:val="none"/>
          <w:lang w:val="en-US" w:eastAsia="zh-CN"/>
        </w:rPr>
        <w:t>1</w:t>
      </w:r>
      <w:r>
        <w:rPr>
          <w:rFonts w:hint="eastAsia" w:ascii="宋体" w:hAnsi="宋体" w:cs="Times New Roman"/>
          <w:b w:val="0"/>
          <w:color w:val="auto"/>
          <w:kern w:val="2"/>
          <w:sz w:val="28"/>
          <w:szCs w:val="28"/>
          <w:highlight w:val="none"/>
        </w:rPr>
        <w:t>.</w:t>
      </w:r>
      <w:r>
        <w:rPr>
          <w:rFonts w:hint="eastAsia" w:ascii="宋体" w:hAnsi="宋体" w:cs="Times New Roman"/>
          <w:b w:val="0"/>
          <w:color w:val="auto"/>
          <w:kern w:val="2"/>
          <w:sz w:val="28"/>
          <w:szCs w:val="28"/>
          <w:highlight w:val="none"/>
          <w:lang w:val="en-US" w:eastAsia="zh-CN"/>
        </w:rPr>
        <w:t>4</w:t>
      </w:r>
      <w:r>
        <w:rPr>
          <w:rFonts w:hint="eastAsia" w:ascii="宋体" w:hAnsi="宋体" w:cs="Times New Roman"/>
          <w:b w:val="0"/>
          <w:color w:val="auto"/>
          <w:kern w:val="2"/>
          <w:sz w:val="28"/>
          <w:szCs w:val="28"/>
          <w:highlight w:val="none"/>
        </w:rPr>
        <w:t xml:space="preserve"> </w:t>
      </w:r>
      <w:r>
        <w:rPr>
          <w:rFonts w:hint="eastAsia" w:ascii="宋体" w:hAnsi="宋体" w:cs="Times New Roman"/>
          <w:b w:val="0"/>
          <w:color w:val="auto"/>
          <w:kern w:val="2"/>
          <w:sz w:val="28"/>
          <w:szCs w:val="28"/>
          <w:highlight w:val="none"/>
          <w:lang w:eastAsia="zh-CN"/>
        </w:rPr>
        <w:t>竞价文件</w:t>
      </w:r>
      <w:r>
        <w:rPr>
          <w:rFonts w:hint="eastAsia" w:ascii="宋体" w:hAnsi="宋体" w:cs="Times New Roman"/>
          <w:b w:val="0"/>
          <w:color w:val="auto"/>
          <w:kern w:val="2"/>
          <w:sz w:val="28"/>
          <w:szCs w:val="28"/>
          <w:highlight w:val="none"/>
        </w:rPr>
        <w:t>的编制</w:t>
      </w:r>
    </w:p>
    <w:p>
      <w:pPr>
        <w:adjustRightInd/>
        <w:snapToGrid w:val="0"/>
        <w:spacing w:line="360" w:lineRule="auto"/>
        <w:ind w:firstLine="560" w:firstLineChars="200"/>
        <w:rPr>
          <w:rFonts w:hint="eastAsia" w:ascii="宋体" w:hAnsi="宋体" w:cs="Times New Roman"/>
          <w:color w:val="auto"/>
          <w:kern w:val="2"/>
          <w:sz w:val="28"/>
          <w:szCs w:val="28"/>
          <w:highlight w:val="none"/>
        </w:rPr>
      </w:pPr>
      <w:r>
        <w:rPr>
          <w:rFonts w:hint="eastAsia" w:ascii="宋体" w:hAnsi="宋体" w:cs="Times New Roman"/>
          <w:color w:val="auto"/>
          <w:kern w:val="2"/>
          <w:sz w:val="28"/>
          <w:szCs w:val="28"/>
          <w:highlight w:val="none"/>
          <w:lang w:val="en-US" w:eastAsia="zh-CN"/>
        </w:rPr>
        <w:t>1</w:t>
      </w:r>
      <w:r>
        <w:rPr>
          <w:rFonts w:hint="eastAsia" w:ascii="宋体" w:hAnsi="宋体" w:cs="Times New Roman"/>
          <w:color w:val="auto"/>
          <w:kern w:val="2"/>
          <w:sz w:val="28"/>
          <w:szCs w:val="28"/>
          <w:highlight w:val="none"/>
        </w:rPr>
        <w:t>.</w:t>
      </w:r>
      <w:r>
        <w:rPr>
          <w:rFonts w:hint="eastAsia" w:ascii="宋体" w:hAnsi="宋体" w:cs="Times New Roman"/>
          <w:color w:val="auto"/>
          <w:kern w:val="2"/>
          <w:sz w:val="28"/>
          <w:szCs w:val="28"/>
          <w:highlight w:val="none"/>
          <w:lang w:val="en-US" w:eastAsia="zh-CN"/>
        </w:rPr>
        <w:t>4</w:t>
      </w:r>
      <w:r>
        <w:rPr>
          <w:rFonts w:hint="eastAsia" w:ascii="宋体" w:hAnsi="宋体" w:cs="Times New Roman"/>
          <w:color w:val="auto"/>
          <w:kern w:val="2"/>
          <w:sz w:val="28"/>
          <w:szCs w:val="28"/>
          <w:highlight w:val="none"/>
        </w:rPr>
        <w:t>.1</w:t>
      </w:r>
      <w:r>
        <w:rPr>
          <w:rFonts w:hint="eastAsia" w:ascii="宋体" w:hAnsi="宋体" w:cs="Times New Roman"/>
          <w:color w:val="auto"/>
          <w:kern w:val="2"/>
          <w:sz w:val="28"/>
          <w:szCs w:val="28"/>
          <w:highlight w:val="none"/>
          <w:lang w:eastAsia="zh-CN"/>
        </w:rPr>
        <w:t>竞价文件</w:t>
      </w:r>
      <w:r>
        <w:rPr>
          <w:rFonts w:hint="eastAsia" w:ascii="宋体" w:hAnsi="宋体" w:cs="Times New Roman"/>
          <w:color w:val="auto"/>
          <w:kern w:val="2"/>
          <w:sz w:val="28"/>
          <w:szCs w:val="28"/>
          <w:highlight w:val="none"/>
        </w:rPr>
        <w:t>应按“</w:t>
      </w:r>
      <w:r>
        <w:rPr>
          <w:rFonts w:hint="eastAsia" w:ascii="宋体" w:hAnsi="宋体" w:cs="Times New Roman"/>
          <w:color w:val="auto"/>
          <w:kern w:val="2"/>
          <w:sz w:val="28"/>
          <w:szCs w:val="28"/>
          <w:highlight w:val="none"/>
          <w:lang w:eastAsia="zh-CN"/>
        </w:rPr>
        <w:t>竞价文件</w:t>
      </w:r>
      <w:r>
        <w:rPr>
          <w:rFonts w:hint="eastAsia" w:ascii="宋体" w:hAnsi="宋体" w:cs="Times New Roman"/>
          <w:color w:val="auto"/>
          <w:kern w:val="2"/>
          <w:sz w:val="28"/>
          <w:szCs w:val="28"/>
          <w:highlight w:val="none"/>
        </w:rPr>
        <w:t>格式”进行编写，如有必要，可以增加附页，作为</w:t>
      </w:r>
      <w:r>
        <w:rPr>
          <w:rFonts w:hint="eastAsia" w:ascii="宋体" w:hAnsi="宋体" w:cs="Times New Roman"/>
          <w:color w:val="auto"/>
          <w:kern w:val="2"/>
          <w:sz w:val="28"/>
          <w:szCs w:val="28"/>
          <w:highlight w:val="none"/>
          <w:lang w:eastAsia="zh-CN"/>
        </w:rPr>
        <w:t>竞价文件</w:t>
      </w:r>
      <w:r>
        <w:rPr>
          <w:rFonts w:hint="eastAsia" w:ascii="宋体" w:hAnsi="宋体" w:cs="Times New Roman"/>
          <w:color w:val="auto"/>
          <w:kern w:val="2"/>
          <w:sz w:val="28"/>
          <w:szCs w:val="28"/>
          <w:highlight w:val="none"/>
        </w:rPr>
        <w:t>的组成部分。</w:t>
      </w:r>
    </w:p>
    <w:p>
      <w:pPr>
        <w:adjustRightInd/>
        <w:snapToGrid w:val="0"/>
        <w:spacing w:line="360" w:lineRule="auto"/>
        <w:ind w:firstLine="560" w:firstLineChars="200"/>
        <w:rPr>
          <w:rFonts w:hint="eastAsia" w:ascii="宋体" w:hAnsi="宋体" w:cs="Times New Roman"/>
          <w:color w:val="auto"/>
          <w:kern w:val="2"/>
          <w:sz w:val="28"/>
          <w:szCs w:val="28"/>
          <w:highlight w:val="none"/>
        </w:rPr>
      </w:pPr>
      <w:r>
        <w:rPr>
          <w:rFonts w:hint="eastAsia" w:ascii="宋体" w:hAnsi="宋体" w:cs="Times New Roman"/>
          <w:color w:val="auto"/>
          <w:kern w:val="2"/>
          <w:sz w:val="28"/>
          <w:szCs w:val="28"/>
          <w:highlight w:val="none"/>
          <w:lang w:val="en-US" w:eastAsia="zh-CN"/>
        </w:rPr>
        <w:t>1</w:t>
      </w:r>
      <w:r>
        <w:rPr>
          <w:rFonts w:hint="eastAsia" w:ascii="宋体" w:hAnsi="宋体" w:cs="Times New Roman"/>
          <w:color w:val="auto"/>
          <w:kern w:val="2"/>
          <w:sz w:val="28"/>
          <w:szCs w:val="28"/>
          <w:highlight w:val="none"/>
        </w:rPr>
        <w:t>.</w:t>
      </w:r>
      <w:r>
        <w:rPr>
          <w:rFonts w:hint="eastAsia" w:ascii="宋体" w:hAnsi="宋体" w:cs="Times New Roman"/>
          <w:color w:val="auto"/>
          <w:kern w:val="2"/>
          <w:sz w:val="28"/>
          <w:szCs w:val="28"/>
          <w:highlight w:val="none"/>
          <w:lang w:val="en-US" w:eastAsia="zh-CN"/>
        </w:rPr>
        <w:t>4</w:t>
      </w:r>
      <w:r>
        <w:rPr>
          <w:rFonts w:hint="eastAsia" w:ascii="宋体" w:hAnsi="宋体" w:cs="Times New Roman"/>
          <w:color w:val="auto"/>
          <w:kern w:val="2"/>
          <w:sz w:val="28"/>
          <w:szCs w:val="28"/>
          <w:highlight w:val="none"/>
        </w:rPr>
        <w:t>.2</w:t>
      </w:r>
      <w:r>
        <w:rPr>
          <w:rFonts w:hint="eastAsia" w:ascii="宋体" w:hAnsi="宋体" w:cs="Times New Roman"/>
          <w:color w:val="auto"/>
          <w:kern w:val="2"/>
          <w:sz w:val="28"/>
          <w:szCs w:val="28"/>
          <w:highlight w:val="none"/>
          <w:lang w:eastAsia="zh-CN"/>
        </w:rPr>
        <w:t>竞价文件</w:t>
      </w:r>
      <w:r>
        <w:rPr>
          <w:rFonts w:hint="eastAsia" w:ascii="宋体" w:hAnsi="宋体" w:cs="Times New Roman"/>
          <w:color w:val="auto"/>
          <w:kern w:val="2"/>
          <w:sz w:val="28"/>
          <w:szCs w:val="28"/>
          <w:highlight w:val="none"/>
        </w:rPr>
        <w:t>应当对</w:t>
      </w:r>
      <w:r>
        <w:rPr>
          <w:rFonts w:hint="eastAsia" w:ascii="宋体" w:hAnsi="宋体" w:cs="Times New Roman"/>
          <w:color w:val="auto"/>
          <w:kern w:val="2"/>
          <w:sz w:val="28"/>
          <w:szCs w:val="28"/>
          <w:highlight w:val="none"/>
          <w:lang w:val="en-US" w:eastAsia="zh-CN"/>
        </w:rPr>
        <w:t>询价文件</w:t>
      </w:r>
      <w:r>
        <w:rPr>
          <w:rFonts w:hint="eastAsia" w:ascii="宋体" w:hAnsi="宋体" w:cs="Times New Roman"/>
          <w:color w:val="auto"/>
          <w:kern w:val="2"/>
          <w:sz w:val="28"/>
          <w:szCs w:val="28"/>
          <w:highlight w:val="none"/>
        </w:rPr>
        <w:t>有关</w:t>
      </w:r>
      <w:r>
        <w:rPr>
          <w:rFonts w:hint="eastAsia" w:ascii="宋体" w:hAnsi="宋体" w:cs="Times New Roman"/>
          <w:color w:val="auto"/>
          <w:kern w:val="2"/>
          <w:sz w:val="28"/>
          <w:szCs w:val="28"/>
          <w:highlight w:val="none"/>
          <w:lang w:val="en-US" w:eastAsia="zh-CN"/>
        </w:rPr>
        <w:t>服务周</w:t>
      </w:r>
      <w:r>
        <w:rPr>
          <w:rFonts w:hint="eastAsia" w:ascii="宋体" w:hAnsi="宋体" w:cs="Times New Roman"/>
          <w:color w:val="auto"/>
          <w:kern w:val="2"/>
          <w:sz w:val="28"/>
          <w:szCs w:val="28"/>
          <w:highlight w:val="none"/>
        </w:rPr>
        <w:t>期、投标有效期、</w:t>
      </w:r>
      <w:r>
        <w:rPr>
          <w:rFonts w:hint="eastAsia" w:ascii="宋体" w:hAnsi="宋体" w:cs="Times New Roman"/>
          <w:color w:val="auto"/>
          <w:kern w:val="2"/>
          <w:sz w:val="28"/>
          <w:szCs w:val="28"/>
          <w:highlight w:val="none"/>
          <w:lang w:val="en-US" w:eastAsia="zh-CN"/>
        </w:rPr>
        <w:t>服务</w:t>
      </w:r>
      <w:r>
        <w:rPr>
          <w:rFonts w:hint="eastAsia" w:ascii="宋体" w:hAnsi="宋体" w:cs="Times New Roman"/>
          <w:color w:val="auto"/>
          <w:kern w:val="2"/>
          <w:sz w:val="28"/>
          <w:szCs w:val="28"/>
          <w:highlight w:val="none"/>
        </w:rPr>
        <w:t>要求、</w:t>
      </w:r>
      <w:r>
        <w:rPr>
          <w:rFonts w:hint="eastAsia" w:ascii="宋体" w:hAnsi="宋体" w:cs="Times New Roman"/>
          <w:color w:val="auto"/>
          <w:kern w:val="2"/>
          <w:sz w:val="28"/>
          <w:szCs w:val="28"/>
          <w:highlight w:val="none"/>
          <w:lang w:val="en-US" w:eastAsia="zh-CN"/>
        </w:rPr>
        <w:t>采购</w:t>
      </w:r>
      <w:r>
        <w:rPr>
          <w:rFonts w:hint="eastAsia" w:ascii="宋体" w:hAnsi="宋体" w:cs="Times New Roman"/>
          <w:color w:val="auto"/>
          <w:kern w:val="2"/>
          <w:sz w:val="28"/>
          <w:szCs w:val="28"/>
          <w:highlight w:val="none"/>
        </w:rPr>
        <w:t>范围等实质性内容作出响应。</w:t>
      </w:r>
    </w:p>
    <w:p>
      <w:pPr>
        <w:snapToGrid w:val="0"/>
        <w:spacing w:line="360" w:lineRule="auto"/>
        <w:ind w:firstLine="560" w:firstLineChars="200"/>
        <w:rPr>
          <w:rFonts w:hint="eastAsia" w:ascii="宋体" w:hAnsi="宋体" w:cs="Times New Roman"/>
          <w:color w:val="auto"/>
          <w:kern w:val="2"/>
          <w:sz w:val="28"/>
          <w:szCs w:val="28"/>
          <w:highlight w:val="none"/>
          <w:lang w:val="en-US" w:eastAsia="zh-CN"/>
        </w:rPr>
      </w:pPr>
      <w:r>
        <w:rPr>
          <w:rFonts w:hint="eastAsia" w:ascii="宋体" w:hAnsi="宋体" w:cs="Times New Roman"/>
          <w:color w:val="auto"/>
          <w:kern w:val="2"/>
          <w:sz w:val="28"/>
          <w:szCs w:val="28"/>
          <w:highlight w:val="none"/>
          <w:lang w:val="en-US" w:eastAsia="zh-CN"/>
        </w:rPr>
        <w:t>1.5 询价文件的澄清答疑</w:t>
      </w:r>
    </w:p>
    <w:p>
      <w:pPr>
        <w:snapToGrid w:val="0"/>
        <w:spacing w:line="36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1.</w:t>
      </w:r>
      <w:r>
        <w:rPr>
          <w:rFonts w:hint="eastAsia" w:ascii="宋体" w:hAnsi="宋体"/>
          <w:color w:val="auto"/>
          <w:sz w:val="28"/>
          <w:szCs w:val="28"/>
          <w:highlight w:val="none"/>
          <w:lang w:val="en-US" w:eastAsia="zh-CN"/>
        </w:rPr>
        <w:t>5</w:t>
      </w:r>
      <w:r>
        <w:rPr>
          <w:rFonts w:hint="eastAsia" w:ascii="宋体" w:hAnsi="宋体"/>
          <w:color w:val="auto"/>
          <w:sz w:val="28"/>
          <w:szCs w:val="28"/>
          <w:highlight w:val="none"/>
        </w:rPr>
        <w:t xml:space="preserve">.1 </w:t>
      </w:r>
      <w:r>
        <w:rPr>
          <w:rFonts w:hint="eastAsia" w:ascii="宋体" w:hAnsi="宋体"/>
          <w:color w:val="auto"/>
          <w:sz w:val="28"/>
          <w:szCs w:val="32"/>
          <w:highlight w:val="none"/>
          <w:lang w:val="en-US" w:eastAsia="zh-CN"/>
        </w:rPr>
        <w:t>采购</w:t>
      </w:r>
      <w:r>
        <w:rPr>
          <w:rFonts w:ascii="宋体" w:hAnsi="宋体"/>
          <w:color w:val="auto"/>
          <w:sz w:val="28"/>
          <w:szCs w:val="28"/>
          <w:highlight w:val="none"/>
        </w:rPr>
        <w:t>人</w:t>
      </w:r>
      <w:r>
        <w:rPr>
          <w:rFonts w:hint="eastAsia" w:ascii="宋体" w:hAnsi="宋体"/>
          <w:color w:val="auto"/>
          <w:sz w:val="28"/>
          <w:szCs w:val="28"/>
          <w:highlight w:val="none"/>
        </w:rPr>
        <w:t>不统一</w:t>
      </w:r>
      <w:r>
        <w:rPr>
          <w:rFonts w:ascii="宋体" w:hAnsi="宋体"/>
          <w:color w:val="auto"/>
          <w:sz w:val="28"/>
          <w:szCs w:val="28"/>
          <w:highlight w:val="none"/>
        </w:rPr>
        <w:t>组织现场</w:t>
      </w:r>
      <w:r>
        <w:rPr>
          <w:rFonts w:hint="eastAsia" w:ascii="宋体" w:hAnsi="宋体"/>
          <w:color w:val="auto"/>
          <w:sz w:val="28"/>
          <w:szCs w:val="28"/>
          <w:highlight w:val="none"/>
        </w:rPr>
        <w:t>踏</w:t>
      </w:r>
      <w:r>
        <w:rPr>
          <w:rFonts w:ascii="宋体" w:hAnsi="宋体"/>
          <w:color w:val="auto"/>
          <w:sz w:val="28"/>
          <w:szCs w:val="28"/>
          <w:highlight w:val="none"/>
        </w:rPr>
        <w:t>勘，</w:t>
      </w:r>
      <w:r>
        <w:rPr>
          <w:rFonts w:hint="eastAsia" w:ascii="宋体" w:hAnsi="宋体"/>
          <w:color w:val="auto"/>
          <w:sz w:val="28"/>
          <w:szCs w:val="32"/>
          <w:highlight w:val="none"/>
          <w:lang w:val="en-US" w:eastAsia="zh-CN"/>
        </w:rPr>
        <w:t>供应商</w:t>
      </w:r>
      <w:r>
        <w:rPr>
          <w:rFonts w:hint="eastAsia" w:ascii="宋体" w:hAnsi="宋体"/>
          <w:color w:val="auto"/>
          <w:sz w:val="28"/>
          <w:szCs w:val="28"/>
          <w:highlight w:val="none"/>
        </w:rPr>
        <w:t>自行踏勘，并承担踏勘现场所发生的费用及责任和风险。</w:t>
      </w:r>
      <w:r>
        <w:rPr>
          <w:rFonts w:hint="eastAsia" w:ascii="宋体" w:hAnsi="宋体"/>
          <w:color w:val="auto"/>
          <w:sz w:val="28"/>
          <w:szCs w:val="32"/>
          <w:highlight w:val="none"/>
          <w:lang w:val="en-US" w:eastAsia="zh-CN"/>
        </w:rPr>
        <w:t>采购</w:t>
      </w:r>
      <w:r>
        <w:rPr>
          <w:rFonts w:hint="eastAsia" w:ascii="宋体" w:hAnsi="宋体"/>
          <w:color w:val="auto"/>
          <w:sz w:val="28"/>
          <w:szCs w:val="28"/>
          <w:highlight w:val="none"/>
        </w:rPr>
        <w:t>人向</w:t>
      </w:r>
      <w:r>
        <w:rPr>
          <w:rFonts w:hint="eastAsia" w:ascii="宋体" w:hAnsi="宋体"/>
          <w:color w:val="auto"/>
          <w:sz w:val="28"/>
          <w:szCs w:val="32"/>
          <w:highlight w:val="none"/>
          <w:lang w:val="en-US" w:eastAsia="zh-CN"/>
        </w:rPr>
        <w:t>供应商</w:t>
      </w:r>
      <w:r>
        <w:rPr>
          <w:rFonts w:hint="eastAsia" w:ascii="宋体" w:hAnsi="宋体"/>
          <w:color w:val="auto"/>
          <w:sz w:val="28"/>
          <w:szCs w:val="28"/>
          <w:highlight w:val="none"/>
        </w:rPr>
        <w:t>提供的有关现场的数据和资料，供</w:t>
      </w:r>
      <w:r>
        <w:rPr>
          <w:rFonts w:hint="eastAsia" w:ascii="宋体" w:hAnsi="宋体"/>
          <w:color w:val="auto"/>
          <w:sz w:val="28"/>
          <w:szCs w:val="32"/>
          <w:highlight w:val="none"/>
          <w:lang w:val="en-US" w:eastAsia="zh-CN"/>
        </w:rPr>
        <w:t>供应商</w:t>
      </w:r>
      <w:r>
        <w:rPr>
          <w:rFonts w:hint="eastAsia" w:ascii="宋体" w:hAnsi="宋体"/>
          <w:color w:val="auto"/>
          <w:sz w:val="28"/>
          <w:szCs w:val="28"/>
          <w:highlight w:val="none"/>
        </w:rPr>
        <w:t>在编制</w:t>
      </w:r>
      <w:r>
        <w:rPr>
          <w:rFonts w:hint="eastAsia" w:ascii="宋体" w:hAnsi="宋体"/>
          <w:color w:val="auto"/>
          <w:sz w:val="28"/>
          <w:szCs w:val="32"/>
          <w:highlight w:val="none"/>
          <w:lang w:val="en-US" w:eastAsia="zh-CN"/>
        </w:rPr>
        <w:t>竞价文件</w:t>
      </w:r>
      <w:r>
        <w:rPr>
          <w:rFonts w:hint="eastAsia" w:ascii="宋体" w:hAnsi="宋体"/>
          <w:color w:val="auto"/>
          <w:sz w:val="28"/>
          <w:szCs w:val="28"/>
          <w:highlight w:val="none"/>
        </w:rPr>
        <w:t>时参考，</w:t>
      </w:r>
      <w:r>
        <w:rPr>
          <w:rFonts w:hint="eastAsia" w:ascii="宋体" w:hAnsi="宋体"/>
          <w:color w:val="auto"/>
          <w:sz w:val="28"/>
          <w:szCs w:val="32"/>
          <w:highlight w:val="none"/>
          <w:lang w:val="en-US" w:eastAsia="zh-CN"/>
        </w:rPr>
        <w:t>采购</w:t>
      </w:r>
      <w:r>
        <w:rPr>
          <w:rFonts w:hint="eastAsia" w:ascii="宋体" w:hAnsi="宋体"/>
          <w:color w:val="auto"/>
          <w:sz w:val="28"/>
          <w:szCs w:val="28"/>
          <w:highlight w:val="none"/>
        </w:rPr>
        <w:t>人不对</w:t>
      </w:r>
      <w:r>
        <w:rPr>
          <w:rFonts w:hint="eastAsia" w:ascii="宋体" w:hAnsi="宋体"/>
          <w:color w:val="auto"/>
          <w:sz w:val="28"/>
          <w:szCs w:val="32"/>
          <w:highlight w:val="none"/>
          <w:lang w:val="en-US" w:eastAsia="zh-CN"/>
        </w:rPr>
        <w:t>供应商</w:t>
      </w:r>
      <w:r>
        <w:rPr>
          <w:rFonts w:hint="eastAsia" w:ascii="宋体" w:hAnsi="宋体"/>
          <w:color w:val="auto"/>
          <w:sz w:val="28"/>
          <w:szCs w:val="28"/>
          <w:highlight w:val="none"/>
        </w:rPr>
        <w:t>据此作出的判断和决策负责。</w:t>
      </w:r>
    </w:p>
    <w:p>
      <w:pPr>
        <w:snapToGrid w:val="0"/>
        <w:spacing w:line="360" w:lineRule="auto"/>
        <w:ind w:firstLine="560" w:firstLineChars="200"/>
        <w:rPr>
          <w:rFonts w:hint="eastAsia" w:ascii="宋体" w:hAnsi="宋体"/>
          <w:b w:val="0"/>
          <w:bCs w:val="0"/>
          <w:color w:val="auto"/>
          <w:sz w:val="28"/>
          <w:szCs w:val="28"/>
          <w:highlight w:val="none"/>
        </w:rPr>
      </w:pPr>
      <w:r>
        <w:rPr>
          <w:rFonts w:hint="eastAsia" w:ascii="宋体" w:hAnsi="宋体"/>
          <w:b w:val="0"/>
          <w:bCs w:val="0"/>
          <w:color w:val="auto"/>
          <w:sz w:val="28"/>
          <w:szCs w:val="28"/>
          <w:highlight w:val="none"/>
        </w:rPr>
        <w:t>1.</w:t>
      </w:r>
      <w:r>
        <w:rPr>
          <w:rFonts w:hint="eastAsia" w:ascii="宋体" w:hAnsi="宋体"/>
          <w:b w:val="0"/>
          <w:bCs w:val="0"/>
          <w:color w:val="auto"/>
          <w:sz w:val="28"/>
          <w:szCs w:val="28"/>
          <w:highlight w:val="none"/>
          <w:lang w:val="en-US" w:eastAsia="zh-CN"/>
        </w:rPr>
        <w:t>5</w:t>
      </w:r>
      <w:r>
        <w:rPr>
          <w:rFonts w:hint="eastAsia" w:ascii="宋体" w:hAnsi="宋体"/>
          <w:b w:val="0"/>
          <w:bCs w:val="0"/>
          <w:color w:val="auto"/>
          <w:sz w:val="28"/>
          <w:szCs w:val="28"/>
          <w:highlight w:val="none"/>
        </w:rPr>
        <w:t xml:space="preserve">.2 </w:t>
      </w:r>
      <w:r>
        <w:rPr>
          <w:rFonts w:hint="eastAsia" w:ascii="宋体" w:hAnsi="宋体"/>
          <w:b w:val="0"/>
          <w:bCs w:val="0"/>
          <w:color w:val="auto"/>
          <w:sz w:val="28"/>
          <w:szCs w:val="28"/>
          <w:highlight w:val="none"/>
          <w:lang w:val="en-US" w:eastAsia="zh-CN"/>
        </w:rPr>
        <w:t>采购</w:t>
      </w:r>
      <w:r>
        <w:rPr>
          <w:rFonts w:hint="eastAsia" w:ascii="宋体" w:hAnsi="宋体"/>
          <w:b w:val="0"/>
          <w:bCs w:val="0"/>
          <w:color w:val="auto"/>
          <w:sz w:val="28"/>
          <w:szCs w:val="28"/>
          <w:highlight w:val="none"/>
        </w:rPr>
        <w:t>人不统一组织</w:t>
      </w:r>
      <w:r>
        <w:rPr>
          <w:rFonts w:hint="eastAsia" w:ascii="宋体" w:hAnsi="宋体"/>
          <w:b w:val="0"/>
          <w:bCs w:val="0"/>
          <w:color w:val="auto"/>
          <w:sz w:val="28"/>
          <w:szCs w:val="28"/>
          <w:highlight w:val="none"/>
          <w:lang w:val="en-US" w:eastAsia="zh-CN"/>
        </w:rPr>
        <w:t>竞价</w:t>
      </w:r>
      <w:r>
        <w:rPr>
          <w:rFonts w:hint="eastAsia" w:ascii="宋体" w:hAnsi="宋体"/>
          <w:b w:val="0"/>
          <w:bCs w:val="0"/>
          <w:color w:val="auto"/>
          <w:sz w:val="28"/>
          <w:szCs w:val="28"/>
          <w:highlight w:val="none"/>
        </w:rPr>
        <w:t>答疑会。供应商若对</w:t>
      </w:r>
      <w:r>
        <w:rPr>
          <w:rFonts w:hint="eastAsia" w:ascii="宋体" w:hAnsi="宋体"/>
          <w:b w:val="0"/>
          <w:bCs w:val="0"/>
          <w:color w:val="auto"/>
          <w:sz w:val="28"/>
          <w:szCs w:val="28"/>
          <w:highlight w:val="none"/>
          <w:lang w:val="en-US" w:eastAsia="zh-CN"/>
        </w:rPr>
        <w:t>询价</w:t>
      </w:r>
      <w:r>
        <w:rPr>
          <w:rFonts w:hint="eastAsia" w:ascii="宋体" w:hAnsi="宋体"/>
          <w:b w:val="0"/>
          <w:bCs w:val="0"/>
          <w:color w:val="auto"/>
          <w:sz w:val="28"/>
          <w:szCs w:val="28"/>
          <w:highlight w:val="none"/>
        </w:rPr>
        <w:t>文件有任何疑问，应于本项目</w:t>
      </w:r>
      <w:r>
        <w:rPr>
          <w:rFonts w:hint="eastAsia" w:ascii="宋体" w:hAnsi="宋体"/>
          <w:b w:val="0"/>
          <w:bCs w:val="0"/>
          <w:color w:val="auto"/>
          <w:sz w:val="28"/>
          <w:szCs w:val="28"/>
          <w:highlight w:val="none"/>
          <w:lang w:val="en-US" w:eastAsia="zh-CN"/>
        </w:rPr>
        <w:t>竞价</w:t>
      </w:r>
      <w:r>
        <w:rPr>
          <w:rFonts w:hint="eastAsia" w:ascii="宋体" w:hAnsi="宋体"/>
          <w:b w:val="0"/>
          <w:bCs w:val="0"/>
          <w:color w:val="auto"/>
          <w:sz w:val="28"/>
          <w:szCs w:val="28"/>
          <w:highlight w:val="none"/>
        </w:rPr>
        <w:t>截止时间前</w:t>
      </w:r>
      <w:r>
        <w:rPr>
          <w:rFonts w:hint="eastAsia" w:ascii="宋体" w:hAnsi="宋体"/>
          <w:b w:val="0"/>
          <w:bCs w:val="0"/>
          <w:color w:val="auto"/>
          <w:sz w:val="28"/>
          <w:szCs w:val="28"/>
          <w:highlight w:val="none"/>
          <w:lang w:val="en-US" w:eastAsia="zh-CN"/>
        </w:rPr>
        <w:t>2</w:t>
      </w:r>
      <w:r>
        <w:rPr>
          <w:rFonts w:hint="eastAsia" w:ascii="宋体" w:hAnsi="宋体"/>
          <w:b w:val="0"/>
          <w:bCs w:val="0"/>
          <w:color w:val="auto"/>
          <w:sz w:val="28"/>
          <w:szCs w:val="28"/>
          <w:highlight w:val="none"/>
        </w:rPr>
        <w:t>个工作日的17:00时之前（北京时间），以网络方式提交至</w:t>
      </w:r>
      <w:r>
        <w:rPr>
          <w:rFonts w:hint="eastAsia" w:ascii="宋体" w:hAnsi="宋体"/>
          <w:b w:val="0"/>
          <w:bCs w:val="0"/>
          <w:color w:val="auto"/>
          <w:sz w:val="28"/>
          <w:szCs w:val="28"/>
          <w:highlight w:val="none"/>
          <w:u w:val="none"/>
        </w:rPr>
        <w:t xml:space="preserve"> 长沙城发集团招采交易平台（https://erp.csudgroup.com:9982/）</w:t>
      </w:r>
      <w:r>
        <w:rPr>
          <w:rFonts w:hint="eastAsia" w:ascii="宋体" w:hAnsi="宋体"/>
          <w:b w:val="0"/>
          <w:bCs w:val="0"/>
          <w:color w:val="auto"/>
          <w:sz w:val="28"/>
          <w:szCs w:val="28"/>
          <w:highlight w:val="none"/>
        </w:rPr>
        <w:t>。澄清</w:t>
      </w:r>
      <w:r>
        <w:rPr>
          <w:rFonts w:hint="eastAsia" w:ascii="宋体" w:hAnsi="宋体"/>
          <w:b w:val="0"/>
          <w:bCs w:val="0"/>
          <w:color w:val="auto"/>
          <w:sz w:val="28"/>
          <w:szCs w:val="28"/>
          <w:highlight w:val="none"/>
          <w:lang w:val="en-US" w:eastAsia="zh-CN"/>
        </w:rPr>
        <w:t>、答疑文件</w:t>
      </w:r>
      <w:r>
        <w:rPr>
          <w:rFonts w:hint="eastAsia" w:ascii="宋体" w:hAnsi="宋体"/>
          <w:b w:val="0"/>
          <w:bCs w:val="0"/>
          <w:color w:val="auto"/>
          <w:sz w:val="28"/>
          <w:szCs w:val="28"/>
          <w:highlight w:val="none"/>
        </w:rPr>
        <w:t>由</w:t>
      </w:r>
      <w:r>
        <w:rPr>
          <w:rFonts w:hint="eastAsia" w:ascii="宋体" w:hAnsi="宋体"/>
          <w:b w:val="0"/>
          <w:bCs w:val="0"/>
          <w:color w:val="auto"/>
          <w:sz w:val="28"/>
          <w:szCs w:val="28"/>
          <w:highlight w:val="none"/>
          <w:lang w:val="en-US" w:eastAsia="zh-CN"/>
        </w:rPr>
        <w:t>采购</w:t>
      </w:r>
      <w:r>
        <w:rPr>
          <w:rFonts w:hint="eastAsia" w:ascii="宋体" w:hAnsi="宋体"/>
          <w:b w:val="0"/>
          <w:bCs w:val="0"/>
          <w:color w:val="auto"/>
          <w:sz w:val="28"/>
          <w:szCs w:val="28"/>
          <w:highlight w:val="none"/>
        </w:rPr>
        <w:t>人在</w:t>
      </w:r>
      <w:r>
        <w:rPr>
          <w:rFonts w:hint="eastAsia" w:ascii="宋体" w:hAnsi="宋体"/>
          <w:b w:val="0"/>
          <w:bCs w:val="0"/>
          <w:color w:val="auto"/>
          <w:sz w:val="28"/>
          <w:szCs w:val="28"/>
          <w:highlight w:val="none"/>
          <w:lang w:val="en-US" w:eastAsia="zh-CN"/>
        </w:rPr>
        <w:t>竞价公告</w:t>
      </w:r>
      <w:r>
        <w:rPr>
          <w:rFonts w:hint="eastAsia" w:ascii="宋体" w:hAnsi="宋体"/>
          <w:b w:val="0"/>
          <w:bCs w:val="0"/>
          <w:color w:val="auto"/>
          <w:sz w:val="28"/>
          <w:szCs w:val="28"/>
          <w:highlight w:val="none"/>
        </w:rPr>
        <w:t>规定的</w:t>
      </w:r>
      <w:r>
        <w:rPr>
          <w:rFonts w:hint="eastAsia" w:ascii="宋体" w:hAnsi="宋体"/>
          <w:b w:val="0"/>
          <w:bCs w:val="0"/>
          <w:color w:val="auto"/>
          <w:sz w:val="28"/>
          <w:szCs w:val="28"/>
          <w:highlight w:val="none"/>
          <w:lang w:val="en-US" w:eastAsia="zh-CN"/>
        </w:rPr>
        <w:t>竞价</w:t>
      </w:r>
      <w:r>
        <w:rPr>
          <w:rFonts w:hint="eastAsia" w:ascii="宋体" w:hAnsi="宋体"/>
          <w:b w:val="0"/>
          <w:bCs w:val="0"/>
          <w:color w:val="auto"/>
          <w:sz w:val="28"/>
          <w:szCs w:val="28"/>
          <w:highlight w:val="none"/>
        </w:rPr>
        <w:t>截止时间至少</w:t>
      </w:r>
      <w:r>
        <w:rPr>
          <w:rFonts w:hint="eastAsia" w:ascii="宋体" w:hAnsi="宋体"/>
          <w:b w:val="0"/>
          <w:bCs w:val="0"/>
          <w:color w:val="auto"/>
          <w:sz w:val="28"/>
          <w:szCs w:val="28"/>
          <w:highlight w:val="none"/>
          <w:lang w:val="en-US" w:eastAsia="zh-CN"/>
        </w:rPr>
        <w:t>1</w:t>
      </w:r>
      <w:r>
        <w:rPr>
          <w:rFonts w:hint="eastAsia" w:ascii="宋体" w:hAnsi="宋体"/>
          <w:b w:val="0"/>
          <w:bCs w:val="0"/>
          <w:color w:val="auto"/>
          <w:sz w:val="28"/>
          <w:szCs w:val="28"/>
          <w:highlight w:val="none"/>
        </w:rPr>
        <w:t>个工作日前在长沙城发集团招采交易平台发布</w:t>
      </w:r>
      <w:r>
        <w:rPr>
          <w:rFonts w:hint="eastAsia" w:ascii="宋体" w:hAnsi="宋体"/>
          <w:b w:val="0"/>
          <w:bCs w:val="0"/>
          <w:color w:val="auto"/>
          <w:sz w:val="28"/>
          <w:szCs w:val="28"/>
          <w:highlight w:val="none"/>
          <w:lang w:eastAsia="zh-CN"/>
        </w:rPr>
        <w:t>，</w:t>
      </w:r>
      <w:r>
        <w:rPr>
          <w:rFonts w:hint="eastAsia" w:ascii="宋体" w:hAnsi="宋体"/>
          <w:b w:val="0"/>
          <w:bCs w:val="0"/>
          <w:color w:val="auto"/>
          <w:sz w:val="28"/>
          <w:szCs w:val="28"/>
          <w:highlight w:val="none"/>
          <w:lang w:val="en-US" w:eastAsia="zh-CN"/>
        </w:rPr>
        <w:t>供应商</w:t>
      </w:r>
      <w:r>
        <w:rPr>
          <w:rFonts w:hint="eastAsia" w:ascii="宋体" w:hAnsi="宋体"/>
          <w:b w:val="0"/>
          <w:bCs w:val="0"/>
          <w:color w:val="auto"/>
          <w:sz w:val="28"/>
          <w:szCs w:val="28"/>
          <w:highlight w:val="none"/>
        </w:rPr>
        <w:t>自行在上述网站下载，敬请关注，恕不另行通知，如有遗漏，</w:t>
      </w:r>
      <w:r>
        <w:rPr>
          <w:rFonts w:hint="eastAsia" w:ascii="宋体" w:hAnsi="宋体"/>
          <w:b w:val="0"/>
          <w:bCs w:val="0"/>
          <w:color w:val="auto"/>
          <w:sz w:val="28"/>
          <w:szCs w:val="28"/>
          <w:highlight w:val="none"/>
          <w:lang w:val="en-US" w:eastAsia="zh-CN"/>
        </w:rPr>
        <w:t>采购</w:t>
      </w:r>
      <w:r>
        <w:rPr>
          <w:rFonts w:hint="eastAsia" w:ascii="宋体" w:hAnsi="宋体"/>
          <w:b w:val="0"/>
          <w:bCs w:val="0"/>
          <w:color w:val="auto"/>
          <w:sz w:val="28"/>
          <w:szCs w:val="28"/>
          <w:highlight w:val="none"/>
        </w:rPr>
        <w:t>人概不负责。</w:t>
      </w:r>
    </w:p>
    <w:p>
      <w:pPr>
        <w:pStyle w:val="5"/>
        <w:spacing w:line="400" w:lineRule="exact"/>
        <w:rPr>
          <w:rFonts w:hint="eastAsia" w:ascii="宋体" w:hAnsi="宋体" w:eastAsia="宋体" w:cs="宋体"/>
          <w:bCs/>
          <w:kern w:val="1"/>
          <w:sz w:val="28"/>
          <w:szCs w:val="28"/>
          <w:highlight w:val="white"/>
          <w:lang w:eastAsia="zh-CN"/>
        </w:rPr>
      </w:pPr>
      <w:r>
        <w:rPr>
          <w:rFonts w:hint="eastAsia" w:ascii="宋体" w:hAnsi="宋体" w:cs="宋体"/>
          <w:bCs/>
          <w:kern w:val="1"/>
          <w:sz w:val="28"/>
          <w:szCs w:val="28"/>
          <w:highlight w:val="white"/>
          <w:lang w:val="en-US" w:eastAsia="zh-CN"/>
        </w:rPr>
        <w:t>2</w:t>
      </w:r>
      <w:r>
        <w:rPr>
          <w:rFonts w:hint="eastAsia" w:ascii="宋体" w:hAnsi="宋体" w:cs="宋体"/>
          <w:bCs/>
          <w:kern w:val="1"/>
          <w:sz w:val="28"/>
          <w:szCs w:val="28"/>
          <w:highlight w:val="white"/>
        </w:rPr>
        <w:t>.</w:t>
      </w:r>
      <w:r>
        <w:rPr>
          <w:rFonts w:hint="eastAsia" w:ascii="宋体" w:hAnsi="宋体" w:cs="宋体"/>
          <w:bCs/>
          <w:kern w:val="1"/>
          <w:sz w:val="28"/>
          <w:szCs w:val="28"/>
          <w:highlight w:val="white"/>
          <w:lang w:val="en-US" w:eastAsia="zh-CN"/>
        </w:rPr>
        <w:t>竞价</w:t>
      </w:r>
    </w:p>
    <w:p>
      <w:pPr>
        <w:pStyle w:val="6"/>
        <w:spacing w:line="240" w:lineRule="auto"/>
        <w:rPr>
          <w:rFonts w:hint="eastAsia" w:ascii="宋体" w:hAnsi="宋体" w:cs="宋体"/>
          <w:b w:val="0"/>
          <w:kern w:val="1"/>
          <w:sz w:val="28"/>
          <w:szCs w:val="28"/>
        </w:rPr>
      </w:pPr>
      <w:r>
        <w:rPr>
          <w:rFonts w:hint="eastAsia" w:ascii="宋体" w:hAnsi="宋体" w:cs="宋体"/>
          <w:b w:val="0"/>
          <w:kern w:val="1"/>
          <w:sz w:val="28"/>
          <w:szCs w:val="28"/>
          <w:highlight w:val="white"/>
          <w:lang w:val="en-US" w:eastAsia="zh-CN"/>
        </w:rPr>
        <w:t>2</w:t>
      </w:r>
      <w:r>
        <w:rPr>
          <w:rFonts w:hint="eastAsia" w:ascii="宋体" w:hAnsi="宋体" w:cs="宋体"/>
          <w:b w:val="0"/>
          <w:kern w:val="1"/>
          <w:sz w:val="28"/>
          <w:szCs w:val="28"/>
          <w:highlight w:val="white"/>
        </w:rPr>
        <w:t>.</w:t>
      </w:r>
      <w:r>
        <w:rPr>
          <w:rFonts w:hint="eastAsia" w:ascii="宋体" w:hAnsi="宋体" w:cs="宋体"/>
          <w:b w:val="0"/>
          <w:kern w:val="1"/>
          <w:sz w:val="28"/>
          <w:szCs w:val="28"/>
          <w:highlight w:val="white"/>
          <w:lang w:val="en-US" w:eastAsia="zh-CN"/>
        </w:rPr>
        <w:t>1</w:t>
      </w:r>
      <w:r>
        <w:rPr>
          <w:rFonts w:hint="eastAsia" w:ascii="宋体" w:hAnsi="宋体" w:cs="宋体"/>
          <w:b w:val="0"/>
          <w:kern w:val="1"/>
          <w:sz w:val="28"/>
          <w:szCs w:val="28"/>
          <w:highlight w:val="white"/>
        </w:rPr>
        <w:t xml:space="preserve"> </w:t>
      </w:r>
      <w:r>
        <w:rPr>
          <w:rFonts w:hint="eastAsia" w:ascii="宋体" w:hAnsi="宋体" w:cs="宋体"/>
          <w:b w:val="0"/>
          <w:kern w:val="1"/>
          <w:sz w:val="28"/>
          <w:szCs w:val="28"/>
          <w:highlight w:val="white"/>
          <w:lang w:eastAsia="zh-CN"/>
        </w:rPr>
        <w:t>竞价文件</w:t>
      </w:r>
      <w:r>
        <w:rPr>
          <w:rFonts w:hint="eastAsia" w:ascii="宋体" w:hAnsi="宋体" w:cs="宋体"/>
          <w:b w:val="0"/>
          <w:kern w:val="1"/>
          <w:sz w:val="28"/>
          <w:szCs w:val="28"/>
          <w:highlight w:val="white"/>
        </w:rPr>
        <w:t>的递交</w:t>
      </w:r>
    </w:p>
    <w:p>
      <w:pPr>
        <w:pStyle w:val="60"/>
        <w:widowControl w:val="0"/>
        <w:spacing w:line="240" w:lineRule="auto"/>
        <w:ind w:firstLine="560" w:firstLineChars="200"/>
        <w:rPr>
          <w:rFonts w:hint="eastAsia" w:ascii="宋体" w:hAnsi="宋体" w:cs="宋体"/>
          <w:sz w:val="28"/>
          <w:szCs w:val="28"/>
        </w:rPr>
      </w:pPr>
      <w:r>
        <w:rPr>
          <w:rFonts w:hint="eastAsia" w:ascii="宋体" w:hAnsi="宋体" w:cs="宋体"/>
          <w:sz w:val="28"/>
          <w:szCs w:val="28"/>
          <w:highlight w:val="white"/>
        </w:rPr>
        <w:t>2.1</w:t>
      </w:r>
      <w:r>
        <w:rPr>
          <w:rFonts w:hint="eastAsia" w:ascii="宋体" w:hAnsi="宋体" w:cs="宋体"/>
          <w:sz w:val="28"/>
          <w:szCs w:val="28"/>
          <w:highlight w:val="white"/>
          <w:lang w:val="en-US" w:eastAsia="zh-CN"/>
        </w:rPr>
        <w:t>.1</w:t>
      </w:r>
      <w:r>
        <w:rPr>
          <w:rFonts w:hint="eastAsia" w:ascii="宋体" w:hAnsi="宋体" w:cs="宋体"/>
          <w:sz w:val="28"/>
          <w:szCs w:val="28"/>
          <w:highlight w:val="white"/>
        </w:rPr>
        <w:t xml:space="preserve">  </w:t>
      </w:r>
      <w:r>
        <w:rPr>
          <w:rFonts w:hint="eastAsia" w:ascii="宋体" w:hAnsi="宋体" w:cs="宋体"/>
          <w:sz w:val="28"/>
          <w:szCs w:val="28"/>
          <w:highlight w:val="white"/>
          <w:lang w:eastAsia="zh-CN"/>
        </w:rPr>
        <w:t>供应商</w:t>
      </w:r>
      <w:r>
        <w:rPr>
          <w:rFonts w:hint="eastAsia" w:ascii="宋体" w:hAnsi="宋体" w:cs="宋体"/>
          <w:sz w:val="28"/>
          <w:szCs w:val="28"/>
          <w:highlight w:val="white"/>
        </w:rPr>
        <w:t>应当在</w:t>
      </w:r>
      <w:r>
        <w:rPr>
          <w:rFonts w:hint="eastAsia" w:ascii="宋体" w:hAnsi="宋体" w:cs="宋体"/>
          <w:sz w:val="28"/>
          <w:szCs w:val="28"/>
          <w:highlight w:val="white"/>
          <w:lang w:val="en-US" w:eastAsia="zh-CN"/>
        </w:rPr>
        <w:t>竞价</w:t>
      </w:r>
      <w:r>
        <w:rPr>
          <w:rFonts w:hint="eastAsia" w:ascii="宋体" w:hAnsi="宋体" w:cs="宋体"/>
          <w:sz w:val="28"/>
          <w:szCs w:val="28"/>
          <w:highlight w:val="white"/>
        </w:rPr>
        <w:t>截止时间前递交</w:t>
      </w:r>
      <w:r>
        <w:rPr>
          <w:rFonts w:hint="eastAsia" w:ascii="宋体" w:hAnsi="宋体" w:cs="宋体"/>
          <w:sz w:val="28"/>
          <w:szCs w:val="28"/>
          <w:highlight w:val="white"/>
          <w:lang w:val="en-US" w:eastAsia="zh-CN"/>
        </w:rPr>
        <w:t>密封的纸质</w:t>
      </w:r>
      <w:r>
        <w:rPr>
          <w:rFonts w:hint="eastAsia" w:ascii="宋体" w:hAnsi="宋体" w:cs="宋体"/>
          <w:sz w:val="28"/>
          <w:szCs w:val="28"/>
          <w:highlight w:val="white"/>
          <w:lang w:eastAsia="zh-CN"/>
        </w:rPr>
        <w:t>竞价文件</w:t>
      </w:r>
      <w:r>
        <w:rPr>
          <w:rFonts w:hint="eastAsia" w:ascii="宋体" w:hAnsi="宋体" w:cs="宋体"/>
          <w:sz w:val="28"/>
          <w:szCs w:val="28"/>
          <w:highlight w:val="white"/>
        </w:rPr>
        <w:t>。</w:t>
      </w:r>
    </w:p>
    <w:p>
      <w:pPr>
        <w:pStyle w:val="60"/>
        <w:widowControl w:val="0"/>
        <w:spacing w:line="240" w:lineRule="auto"/>
        <w:ind w:firstLine="560" w:firstLineChars="200"/>
        <w:rPr>
          <w:rFonts w:hint="eastAsia" w:ascii="宋体" w:hAnsi="宋体" w:cs="宋体"/>
          <w:sz w:val="28"/>
          <w:szCs w:val="28"/>
        </w:rPr>
      </w:pPr>
      <w:r>
        <w:rPr>
          <w:rFonts w:hint="eastAsia" w:ascii="宋体" w:hAnsi="宋体" w:cs="宋体"/>
          <w:sz w:val="28"/>
          <w:szCs w:val="28"/>
          <w:highlight w:val="white"/>
        </w:rPr>
        <w:t>2.</w:t>
      </w:r>
      <w:r>
        <w:rPr>
          <w:rFonts w:hint="eastAsia" w:ascii="宋体" w:hAnsi="宋体" w:cs="宋体"/>
          <w:sz w:val="28"/>
          <w:szCs w:val="28"/>
          <w:highlight w:val="white"/>
          <w:lang w:val="en-US" w:eastAsia="zh-CN"/>
        </w:rPr>
        <w:t>1.</w:t>
      </w:r>
      <w:r>
        <w:rPr>
          <w:rFonts w:hint="eastAsia" w:ascii="宋体" w:hAnsi="宋体" w:cs="宋体"/>
          <w:sz w:val="28"/>
          <w:szCs w:val="28"/>
          <w:highlight w:val="white"/>
        </w:rPr>
        <w:t>2</w:t>
      </w:r>
      <w:r>
        <w:rPr>
          <w:rFonts w:hint="eastAsia" w:ascii="宋体" w:hAnsi="宋体" w:cs="宋体"/>
          <w:sz w:val="28"/>
          <w:szCs w:val="28"/>
          <w:highlight w:val="white"/>
          <w:lang w:val="en-US" w:eastAsia="zh-CN"/>
        </w:rPr>
        <w:t xml:space="preserve">  </w:t>
      </w:r>
      <w:r>
        <w:rPr>
          <w:rFonts w:hint="eastAsia" w:ascii="宋体" w:hAnsi="宋体" w:cs="宋体"/>
          <w:sz w:val="28"/>
          <w:szCs w:val="28"/>
          <w:highlight w:val="white"/>
          <w:lang w:eastAsia="zh-CN"/>
        </w:rPr>
        <w:t>应商</w:t>
      </w:r>
      <w:r>
        <w:rPr>
          <w:rFonts w:hint="eastAsia" w:ascii="宋体" w:hAnsi="宋体" w:cs="宋体"/>
          <w:sz w:val="28"/>
          <w:szCs w:val="28"/>
          <w:highlight w:val="white"/>
        </w:rPr>
        <w:t>所递交的</w:t>
      </w:r>
      <w:r>
        <w:rPr>
          <w:rFonts w:hint="eastAsia" w:ascii="宋体" w:hAnsi="宋体" w:cs="宋体"/>
          <w:sz w:val="28"/>
          <w:szCs w:val="28"/>
          <w:highlight w:val="white"/>
          <w:lang w:eastAsia="zh-CN"/>
        </w:rPr>
        <w:t>竞价文件</w:t>
      </w:r>
      <w:r>
        <w:rPr>
          <w:rFonts w:hint="eastAsia" w:ascii="宋体" w:hAnsi="宋体" w:cs="宋体"/>
          <w:sz w:val="28"/>
          <w:szCs w:val="28"/>
          <w:highlight w:val="white"/>
        </w:rPr>
        <w:t>不予退还。</w:t>
      </w:r>
    </w:p>
    <w:p>
      <w:pPr>
        <w:pStyle w:val="60"/>
        <w:widowControl w:val="0"/>
        <w:spacing w:line="240" w:lineRule="auto"/>
        <w:ind w:firstLine="560" w:firstLineChars="200"/>
        <w:rPr>
          <w:rFonts w:hint="eastAsia" w:ascii="宋体" w:hAnsi="宋体" w:cs="宋体"/>
          <w:sz w:val="28"/>
          <w:szCs w:val="28"/>
          <w:highlight w:val="white"/>
        </w:rPr>
      </w:pPr>
      <w:r>
        <w:rPr>
          <w:rFonts w:hint="eastAsia" w:ascii="宋体" w:hAnsi="宋体" w:cs="宋体"/>
          <w:sz w:val="28"/>
          <w:szCs w:val="28"/>
          <w:highlight w:val="white"/>
        </w:rPr>
        <w:t>2.</w:t>
      </w:r>
      <w:r>
        <w:rPr>
          <w:rFonts w:hint="eastAsia" w:ascii="宋体" w:hAnsi="宋体" w:cs="宋体"/>
          <w:sz w:val="28"/>
          <w:szCs w:val="28"/>
          <w:highlight w:val="white"/>
          <w:lang w:val="en-US" w:eastAsia="zh-CN"/>
        </w:rPr>
        <w:t xml:space="preserve">1.3  </w:t>
      </w:r>
      <w:r>
        <w:rPr>
          <w:rFonts w:hint="eastAsia" w:ascii="宋体" w:hAnsi="宋体" w:cs="宋体"/>
          <w:sz w:val="28"/>
          <w:szCs w:val="28"/>
          <w:highlight w:val="white"/>
        </w:rPr>
        <w:t>逾期递交的</w:t>
      </w:r>
      <w:r>
        <w:rPr>
          <w:rFonts w:hint="eastAsia" w:ascii="宋体" w:hAnsi="宋体" w:cs="宋体"/>
          <w:sz w:val="28"/>
          <w:szCs w:val="28"/>
          <w:highlight w:val="white"/>
          <w:lang w:eastAsia="zh-CN"/>
        </w:rPr>
        <w:t>竞价文件</w:t>
      </w:r>
      <w:r>
        <w:rPr>
          <w:rFonts w:hint="eastAsia" w:ascii="宋体" w:hAnsi="宋体" w:cs="宋体"/>
          <w:sz w:val="28"/>
          <w:szCs w:val="28"/>
          <w:highlight w:val="white"/>
        </w:rPr>
        <w:t>，</w:t>
      </w:r>
      <w:r>
        <w:rPr>
          <w:rFonts w:hint="eastAsia" w:ascii="宋体" w:hAnsi="宋体" w:cs="宋体"/>
          <w:sz w:val="28"/>
          <w:szCs w:val="28"/>
          <w:highlight w:val="white"/>
          <w:lang w:val="en-US" w:eastAsia="zh-CN"/>
        </w:rPr>
        <w:t>采购人</w:t>
      </w:r>
      <w:r>
        <w:rPr>
          <w:rFonts w:hint="eastAsia" w:ascii="宋体" w:hAnsi="宋体" w:cs="宋体"/>
          <w:sz w:val="28"/>
          <w:szCs w:val="28"/>
          <w:highlight w:val="white"/>
        </w:rPr>
        <w:t>将予以拒收。</w:t>
      </w:r>
    </w:p>
    <w:p>
      <w:pPr>
        <w:pStyle w:val="60"/>
        <w:widowControl w:val="0"/>
        <w:spacing w:line="240" w:lineRule="auto"/>
        <w:rPr>
          <w:rFonts w:hint="default" w:ascii="宋体" w:hAnsi="宋体" w:cs="宋体"/>
          <w:sz w:val="28"/>
          <w:szCs w:val="28"/>
          <w:highlight w:val="white"/>
          <w:lang w:val="en-US" w:eastAsia="zh-CN"/>
        </w:rPr>
      </w:pPr>
      <w:r>
        <w:rPr>
          <w:rFonts w:hint="eastAsia" w:ascii="宋体" w:hAnsi="宋体" w:cs="宋体"/>
          <w:sz w:val="28"/>
          <w:szCs w:val="28"/>
          <w:highlight w:val="white"/>
          <w:lang w:val="en-US" w:eastAsia="zh-CN"/>
        </w:rPr>
        <w:t>2.2 开标、比价程序</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eastAsia" w:ascii="宋体" w:hAnsi="宋体" w:cs="宋体"/>
          <w:sz w:val="28"/>
          <w:szCs w:val="28"/>
          <w:highlight w:val="white"/>
          <w:lang w:val="en-US" w:eastAsia="zh-CN"/>
        </w:rPr>
        <w:t>开标、比价均在监委监督下进行，具体程序如下：</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eastAsia="zh-CN"/>
        </w:rPr>
      </w:pPr>
      <w:r>
        <w:rPr>
          <w:rFonts w:hint="default" w:ascii="宋体" w:hAnsi="宋体" w:cs="宋体"/>
          <w:sz w:val="28"/>
          <w:szCs w:val="28"/>
          <w:highlight w:val="white"/>
          <w:lang w:eastAsia="zh-CN"/>
        </w:rPr>
        <w:t>2.2.1开标程序</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default" w:ascii="宋体" w:hAnsi="宋体" w:cs="宋体"/>
          <w:sz w:val="28"/>
          <w:szCs w:val="28"/>
          <w:highlight w:val="white"/>
          <w:lang w:val="en-US" w:eastAsia="zh-CN"/>
        </w:rPr>
        <w:t>（l）宣布开标纪律；</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default" w:ascii="宋体" w:hAnsi="宋体" w:cs="宋体"/>
          <w:sz w:val="28"/>
          <w:szCs w:val="28"/>
          <w:highlight w:val="white"/>
          <w:lang w:val="en-US" w:eastAsia="zh-CN"/>
        </w:rPr>
        <w:t>（2）公布在</w:t>
      </w:r>
      <w:r>
        <w:rPr>
          <w:rFonts w:hint="eastAsia" w:ascii="宋体" w:hAnsi="宋体" w:cs="宋体"/>
          <w:sz w:val="28"/>
          <w:szCs w:val="28"/>
          <w:highlight w:val="white"/>
          <w:lang w:val="en-US" w:eastAsia="zh-CN"/>
        </w:rPr>
        <w:t>竞价</w:t>
      </w:r>
      <w:r>
        <w:rPr>
          <w:rFonts w:hint="default" w:ascii="宋体" w:hAnsi="宋体" w:cs="宋体"/>
          <w:sz w:val="28"/>
          <w:szCs w:val="28"/>
          <w:highlight w:val="white"/>
          <w:lang w:val="en-US" w:eastAsia="zh-CN"/>
        </w:rPr>
        <w:t>截止时间前递交</w:t>
      </w:r>
      <w:r>
        <w:rPr>
          <w:rFonts w:hint="eastAsia" w:ascii="宋体" w:hAnsi="宋体" w:cs="宋体"/>
          <w:sz w:val="28"/>
          <w:szCs w:val="28"/>
          <w:highlight w:val="white"/>
          <w:lang w:val="en-US" w:eastAsia="zh-CN"/>
        </w:rPr>
        <w:t>竞价文件</w:t>
      </w:r>
      <w:r>
        <w:rPr>
          <w:rFonts w:hint="default" w:ascii="宋体" w:hAnsi="宋体" w:cs="宋体"/>
          <w:sz w:val="28"/>
          <w:szCs w:val="28"/>
          <w:highlight w:val="white"/>
          <w:lang w:val="en-US" w:eastAsia="zh-CN"/>
        </w:rPr>
        <w:t>的</w:t>
      </w:r>
      <w:r>
        <w:rPr>
          <w:rFonts w:hint="eastAsia" w:ascii="宋体" w:hAnsi="宋体" w:cs="宋体"/>
          <w:sz w:val="28"/>
          <w:szCs w:val="28"/>
          <w:highlight w:val="white"/>
          <w:lang w:val="en-US" w:eastAsia="zh-CN"/>
        </w:rPr>
        <w:t>供应商</w:t>
      </w:r>
      <w:r>
        <w:rPr>
          <w:rFonts w:hint="default" w:ascii="宋体" w:hAnsi="宋体" w:cs="宋体"/>
          <w:sz w:val="28"/>
          <w:szCs w:val="28"/>
          <w:highlight w:val="white"/>
          <w:lang w:val="en-US" w:eastAsia="zh-CN"/>
        </w:rPr>
        <w:t>名称，并点名确认</w:t>
      </w:r>
      <w:r>
        <w:rPr>
          <w:rFonts w:hint="eastAsia" w:ascii="宋体" w:hAnsi="宋体" w:cs="宋体"/>
          <w:sz w:val="28"/>
          <w:szCs w:val="28"/>
          <w:highlight w:val="white"/>
          <w:lang w:val="en-US" w:eastAsia="zh-CN"/>
        </w:rPr>
        <w:t>供应商</w:t>
      </w:r>
      <w:r>
        <w:rPr>
          <w:rFonts w:hint="default" w:ascii="宋体" w:hAnsi="宋体" w:cs="宋体"/>
          <w:sz w:val="28"/>
          <w:szCs w:val="28"/>
          <w:highlight w:val="white"/>
          <w:lang w:val="en-US" w:eastAsia="zh-CN"/>
        </w:rPr>
        <w:t>是否派人到场；</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default" w:ascii="宋体" w:hAnsi="宋体" w:cs="宋体"/>
          <w:sz w:val="28"/>
          <w:szCs w:val="28"/>
          <w:highlight w:val="white"/>
          <w:lang w:val="en-US" w:eastAsia="zh-CN"/>
        </w:rPr>
        <w:t>（3）监委核验各</w:t>
      </w:r>
      <w:r>
        <w:rPr>
          <w:rFonts w:hint="eastAsia" w:ascii="宋体" w:hAnsi="宋体" w:cs="宋体"/>
          <w:sz w:val="28"/>
          <w:szCs w:val="28"/>
          <w:highlight w:val="white"/>
          <w:lang w:val="en-US" w:eastAsia="zh-CN"/>
        </w:rPr>
        <w:t>供应商</w:t>
      </w:r>
      <w:r>
        <w:rPr>
          <w:rFonts w:hint="default" w:ascii="宋体" w:hAnsi="宋体" w:cs="宋体"/>
          <w:sz w:val="28"/>
          <w:szCs w:val="28"/>
          <w:highlight w:val="white"/>
          <w:lang w:val="en-US" w:eastAsia="zh-CN"/>
        </w:rPr>
        <w:t>代表的合法身份（核验法定代表人身份证明书或授权委托书及本人身份证）；</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default" w:ascii="宋体" w:hAnsi="宋体" w:cs="宋体"/>
          <w:sz w:val="28"/>
          <w:szCs w:val="28"/>
          <w:highlight w:val="white"/>
          <w:lang w:val="en-US" w:eastAsia="zh-CN"/>
        </w:rPr>
        <w:t>（4）监委及</w:t>
      </w:r>
      <w:r>
        <w:rPr>
          <w:rFonts w:hint="eastAsia" w:ascii="宋体" w:hAnsi="宋体" w:cs="宋体"/>
          <w:sz w:val="28"/>
          <w:szCs w:val="28"/>
          <w:highlight w:val="white"/>
          <w:lang w:val="en-US" w:eastAsia="zh-CN"/>
        </w:rPr>
        <w:t>供应商</w:t>
      </w:r>
      <w:r>
        <w:rPr>
          <w:rFonts w:hint="default" w:ascii="宋体" w:hAnsi="宋体" w:cs="宋体"/>
          <w:sz w:val="28"/>
          <w:szCs w:val="28"/>
          <w:highlight w:val="white"/>
          <w:lang w:val="en-US" w:eastAsia="zh-CN"/>
        </w:rPr>
        <w:t>代表检查</w:t>
      </w:r>
      <w:r>
        <w:rPr>
          <w:rFonts w:hint="eastAsia" w:ascii="宋体" w:hAnsi="宋体" w:cs="宋体"/>
          <w:sz w:val="28"/>
          <w:szCs w:val="28"/>
          <w:highlight w:val="white"/>
          <w:lang w:val="en-US" w:eastAsia="zh-CN"/>
        </w:rPr>
        <w:t>竞价文件</w:t>
      </w:r>
      <w:r>
        <w:rPr>
          <w:rFonts w:hint="default" w:ascii="宋体" w:hAnsi="宋体" w:cs="宋体"/>
          <w:sz w:val="28"/>
          <w:szCs w:val="28"/>
          <w:highlight w:val="white"/>
          <w:lang w:val="en-US" w:eastAsia="zh-CN"/>
        </w:rPr>
        <w:t>的密封情况；</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default" w:ascii="宋体" w:hAnsi="宋体" w:cs="宋体"/>
          <w:sz w:val="28"/>
          <w:szCs w:val="28"/>
          <w:highlight w:val="white"/>
          <w:lang w:val="en-US" w:eastAsia="zh-CN"/>
        </w:rPr>
        <w:t>（5）当众开标，公布</w:t>
      </w:r>
      <w:r>
        <w:rPr>
          <w:rFonts w:hint="eastAsia" w:ascii="宋体" w:hAnsi="宋体" w:cs="宋体"/>
          <w:sz w:val="28"/>
          <w:szCs w:val="28"/>
          <w:highlight w:val="white"/>
          <w:lang w:val="en-US" w:eastAsia="zh-CN"/>
        </w:rPr>
        <w:t>供应商</w:t>
      </w:r>
      <w:r>
        <w:rPr>
          <w:rFonts w:hint="default" w:ascii="宋体" w:hAnsi="宋体" w:cs="宋体"/>
          <w:sz w:val="28"/>
          <w:szCs w:val="28"/>
          <w:highlight w:val="white"/>
          <w:lang w:val="en-US" w:eastAsia="zh-CN"/>
        </w:rPr>
        <w:t>名称、报价、服务周期及其他内容，并记录在案；</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default" w:ascii="宋体" w:hAnsi="宋体" w:cs="宋体"/>
          <w:sz w:val="28"/>
          <w:szCs w:val="28"/>
          <w:highlight w:val="white"/>
          <w:lang w:val="en-US" w:eastAsia="zh-CN"/>
        </w:rPr>
        <w:t>（6）</w:t>
      </w:r>
      <w:r>
        <w:rPr>
          <w:rFonts w:hint="eastAsia" w:ascii="宋体" w:hAnsi="宋体" w:cs="宋体"/>
          <w:sz w:val="28"/>
          <w:szCs w:val="28"/>
          <w:highlight w:val="white"/>
          <w:lang w:val="en-US" w:eastAsia="zh-CN"/>
        </w:rPr>
        <w:t>供应商</w:t>
      </w:r>
      <w:r>
        <w:rPr>
          <w:rFonts w:hint="default" w:ascii="宋体" w:hAnsi="宋体" w:cs="宋体"/>
          <w:sz w:val="28"/>
          <w:szCs w:val="28"/>
          <w:highlight w:val="white"/>
          <w:lang w:val="en-US" w:eastAsia="zh-CN"/>
        </w:rPr>
        <w:t>代表、</w:t>
      </w:r>
      <w:r>
        <w:rPr>
          <w:rFonts w:hint="eastAsia" w:ascii="宋体" w:hAnsi="宋体" w:cs="宋体"/>
          <w:sz w:val="28"/>
          <w:szCs w:val="28"/>
          <w:highlight w:val="white"/>
          <w:lang w:val="en-US" w:eastAsia="zh-CN"/>
        </w:rPr>
        <w:t>采购</w:t>
      </w:r>
      <w:r>
        <w:rPr>
          <w:rFonts w:hint="default" w:ascii="宋体" w:hAnsi="宋体" w:cs="宋体"/>
          <w:sz w:val="28"/>
          <w:szCs w:val="28"/>
          <w:highlight w:val="white"/>
          <w:lang w:val="en-US" w:eastAsia="zh-CN"/>
        </w:rPr>
        <w:t>人代表、监委、记录人等有关人员在开标记录上签字确认；</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eastAsia="zh-CN"/>
        </w:rPr>
      </w:pPr>
      <w:r>
        <w:rPr>
          <w:rFonts w:hint="default" w:ascii="宋体" w:hAnsi="宋体" w:cs="宋体"/>
          <w:sz w:val="28"/>
          <w:szCs w:val="28"/>
          <w:highlight w:val="white"/>
          <w:lang w:val="en-US" w:eastAsia="zh-CN"/>
        </w:rPr>
        <w:t>（7）开标结束</w:t>
      </w:r>
      <w:r>
        <w:rPr>
          <w:rFonts w:hint="eastAsia" w:ascii="宋体" w:hAnsi="宋体" w:cs="宋体"/>
          <w:sz w:val="28"/>
          <w:szCs w:val="28"/>
          <w:highlight w:val="white"/>
          <w:lang w:val="en-US" w:eastAsia="zh-CN"/>
        </w:rPr>
        <w:t>，进入比价环节</w:t>
      </w:r>
      <w:r>
        <w:rPr>
          <w:rFonts w:hint="default" w:ascii="宋体" w:hAnsi="宋体" w:cs="宋体"/>
          <w:sz w:val="28"/>
          <w:szCs w:val="28"/>
          <w:highlight w:val="white"/>
          <w:lang w:eastAsia="zh-CN"/>
        </w:rPr>
        <w:t>。</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cs="宋体"/>
          <w:sz w:val="28"/>
          <w:szCs w:val="28"/>
          <w:highlight w:val="white"/>
          <w:lang w:val="en-US" w:eastAsia="zh-CN"/>
        </w:rPr>
      </w:pPr>
      <w:r>
        <w:rPr>
          <w:rFonts w:hint="default" w:ascii="宋体" w:hAnsi="宋体" w:cs="宋体"/>
          <w:sz w:val="28"/>
          <w:szCs w:val="28"/>
          <w:highlight w:val="white"/>
          <w:lang w:eastAsia="zh-CN"/>
        </w:rPr>
        <w:t>2.2.2</w:t>
      </w:r>
      <w:r>
        <w:rPr>
          <w:rFonts w:hint="eastAsia" w:ascii="宋体" w:hAnsi="宋体" w:cs="宋体"/>
          <w:sz w:val="28"/>
          <w:szCs w:val="28"/>
          <w:highlight w:val="white"/>
          <w:lang w:val="en-US" w:eastAsia="zh-CN"/>
        </w:rPr>
        <w:t>资格审查</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cs="宋体"/>
          <w:sz w:val="28"/>
          <w:szCs w:val="28"/>
          <w:highlight w:val="white"/>
          <w:lang w:val="en-US" w:eastAsia="zh-CN"/>
        </w:rPr>
      </w:pPr>
      <w:r>
        <w:rPr>
          <w:rFonts w:hint="eastAsia" w:ascii="宋体" w:hAnsi="宋体" w:cs="宋体"/>
          <w:sz w:val="28"/>
          <w:szCs w:val="28"/>
          <w:highlight w:val="white"/>
          <w:lang w:val="en-US" w:eastAsia="zh-CN"/>
        </w:rPr>
        <w:t>竞价采购项目采取中标后资格审查，即询价单中列明资格要求，竞价单位在竞价文件中仅提供对应信息，佐证资料由采购人在确定成交候选供应商前再进行审查。</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cs="宋体"/>
          <w:sz w:val="28"/>
          <w:szCs w:val="28"/>
          <w:highlight w:val="white"/>
          <w:lang w:val="en-US" w:eastAsia="zh-CN"/>
        </w:rPr>
      </w:pPr>
      <w:r>
        <w:rPr>
          <w:rFonts w:hint="eastAsia" w:ascii="宋体" w:hAnsi="宋体" w:cs="宋体"/>
          <w:sz w:val="28"/>
          <w:szCs w:val="28"/>
          <w:highlight w:val="white"/>
          <w:lang w:val="en-US" w:eastAsia="zh-CN"/>
        </w:rPr>
        <w:t>2.2.3比价程序</w:t>
      </w:r>
    </w:p>
    <w:p>
      <w:pPr>
        <w:pStyle w:val="60"/>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cs="宋体"/>
          <w:sz w:val="28"/>
          <w:szCs w:val="28"/>
          <w:highlight w:val="white"/>
          <w:lang w:val="en-US" w:eastAsia="zh-CN"/>
        </w:rPr>
      </w:pPr>
      <w:r>
        <w:rPr>
          <w:rFonts w:hint="eastAsia" w:ascii="宋体" w:hAnsi="宋体" w:cs="宋体"/>
          <w:sz w:val="28"/>
          <w:szCs w:val="28"/>
          <w:highlight w:val="white"/>
          <w:lang w:val="en-US" w:eastAsia="zh-CN"/>
        </w:rPr>
        <w:t>采购人在开标现场对所有递交竞价文件的供应商的报价进行审查，并对符合询价文件要求的有效报价从低至高进行排序，推荐不超过三名成交候选供应商，并由采购人代表签字确认。</w:t>
      </w:r>
    </w:p>
    <w:p>
      <w:pPr>
        <w:pStyle w:val="5"/>
        <w:spacing w:line="400" w:lineRule="exact"/>
        <w:rPr>
          <w:rFonts w:hint="default" w:ascii="宋体" w:hAnsi="宋体" w:cs="宋体"/>
          <w:bCs/>
          <w:kern w:val="1"/>
          <w:sz w:val="28"/>
          <w:szCs w:val="28"/>
          <w:highlight w:val="white"/>
          <w:lang w:val="en-US" w:eastAsia="zh-CN"/>
        </w:rPr>
      </w:pPr>
      <w:r>
        <w:rPr>
          <w:rFonts w:hint="eastAsia" w:ascii="宋体" w:hAnsi="宋体" w:cs="宋体"/>
          <w:bCs/>
          <w:kern w:val="1"/>
          <w:sz w:val="28"/>
          <w:szCs w:val="28"/>
          <w:highlight w:val="white"/>
          <w:lang w:val="en-US" w:eastAsia="zh-CN"/>
        </w:rPr>
        <w:t>3.定标原则及重新采购</w:t>
      </w:r>
    </w:p>
    <w:p>
      <w:pPr>
        <w:pStyle w:val="60"/>
        <w:widowControl w:val="0"/>
        <w:spacing w:line="360" w:lineRule="auto"/>
        <w:ind w:firstLine="560" w:firstLineChars="200"/>
        <w:rPr>
          <w:rFonts w:hint="eastAsia" w:ascii="宋体" w:hAnsi="宋体"/>
          <w:color w:val="auto"/>
          <w:sz w:val="28"/>
          <w:szCs w:val="28"/>
          <w:highlight w:val="none"/>
        </w:rPr>
      </w:pPr>
      <w:r>
        <w:rPr>
          <w:rFonts w:hint="eastAsia" w:ascii="宋体" w:hAnsi="宋体"/>
          <w:color w:val="auto"/>
          <w:sz w:val="28"/>
          <w:szCs w:val="28"/>
          <w:highlight w:val="none"/>
          <w:lang w:val="en-US" w:eastAsia="zh-CN"/>
        </w:rPr>
        <w:t>3.</w:t>
      </w:r>
      <w:r>
        <w:rPr>
          <w:rFonts w:hint="eastAsia" w:ascii="宋体" w:hAnsi="宋体"/>
          <w:color w:val="auto"/>
          <w:sz w:val="28"/>
          <w:szCs w:val="28"/>
          <w:highlight w:val="none"/>
        </w:rPr>
        <w:t>1 由</w:t>
      </w:r>
      <w:r>
        <w:rPr>
          <w:rFonts w:hint="eastAsia" w:ascii="宋体" w:hAnsi="宋体"/>
          <w:color w:val="auto"/>
          <w:sz w:val="28"/>
          <w:szCs w:val="28"/>
          <w:highlight w:val="none"/>
          <w:lang w:val="en-US" w:eastAsia="zh-CN"/>
        </w:rPr>
        <w:t>采购人</w:t>
      </w:r>
      <w:r>
        <w:rPr>
          <w:rFonts w:hint="eastAsia" w:ascii="宋体" w:hAnsi="宋体"/>
          <w:color w:val="auto"/>
          <w:sz w:val="28"/>
          <w:szCs w:val="28"/>
          <w:highlight w:val="none"/>
        </w:rPr>
        <w:t>推荐不超过三名</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（如在</w:t>
      </w:r>
      <w:r>
        <w:rPr>
          <w:rFonts w:hint="eastAsia" w:ascii="宋体" w:hAnsi="宋体"/>
          <w:color w:val="auto"/>
          <w:sz w:val="28"/>
          <w:szCs w:val="28"/>
          <w:highlight w:val="none"/>
          <w:lang w:val="en-US" w:eastAsia="zh-CN"/>
        </w:rPr>
        <w:t>审查</w:t>
      </w:r>
      <w:r>
        <w:rPr>
          <w:rFonts w:hint="eastAsia" w:ascii="宋体" w:hAnsi="宋体"/>
          <w:color w:val="auto"/>
          <w:sz w:val="28"/>
          <w:szCs w:val="28"/>
          <w:highlight w:val="none"/>
        </w:rPr>
        <w:t>过程中导致有效</w:t>
      </w: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不足三家的，则可按得分由高至低依次推荐所有有效应选人），同时标明排列顺序。</w:t>
      </w:r>
      <w:r>
        <w:rPr>
          <w:rFonts w:hint="eastAsia" w:ascii="宋体" w:hAnsi="宋体"/>
          <w:color w:val="auto"/>
          <w:sz w:val="28"/>
          <w:szCs w:val="28"/>
          <w:highlight w:val="none"/>
          <w:lang w:val="en-US" w:eastAsia="zh-CN"/>
        </w:rPr>
        <w:t>采购</w:t>
      </w:r>
      <w:r>
        <w:rPr>
          <w:rFonts w:hint="eastAsia" w:ascii="宋体" w:hAnsi="宋体"/>
          <w:color w:val="auto"/>
          <w:sz w:val="28"/>
          <w:szCs w:val="28"/>
          <w:highlight w:val="none"/>
        </w:rPr>
        <w:t>人应当自</w:t>
      </w:r>
      <w:r>
        <w:rPr>
          <w:rFonts w:hint="eastAsia" w:ascii="宋体" w:hAnsi="宋体"/>
          <w:color w:val="auto"/>
          <w:sz w:val="28"/>
          <w:szCs w:val="28"/>
          <w:highlight w:val="none"/>
          <w:lang w:val="en-US" w:eastAsia="zh-CN"/>
        </w:rPr>
        <w:t>确定</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名单之日起，对</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进行公示，公示</w:t>
      </w:r>
      <w:r>
        <w:rPr>
          <w:rFonts w:hint="eastAsia" w:ascii="宋体" w:hAnsi="宋体"/>
          <w:color w:val="auto"/>
          <w:sz w:val="28"/>
          <w:szCs w:val="28"/>
          <w:highlight w:val="none"/>
          <w:lang w:val="en-US" w:eastAsia="zh-CN"/>
        </w:rPr>
        <w:t>期1</w:t>
      </w:r>
      <w:r>
        <w:rPr>
          <w:rFonts w:hint="eastAsia" w:ascii="宋体" w:hAnsi="宋体"/>
          <w:color w:val="auto"/>
          <w:sz w:val="28"/>
          <w:szCs w:val="28"/>
          <w:highlight w:val="none"/>
        </w:rPr>
        <w:t>个工作日，</w:t>
      </w:r>
      <w:r>
        <w:rPr>
          <w:rFonts w:hint="eastAsia" w:ascii="宋体" w:hAnsi="宋体"/>
          <w:color w:val="auto"/>
          <w:sz w:val="28"/>
          <w:szCs w:val="28"/>
          <w:highlight w:val="none"/>
          <w:lang w:val="en-US" w:eastAsia="zh-CN"/>
        </w:rPr>
        <w:t>采购</w:t>
      </w:r>
      <w:r>
        <w:rPr>
          <w:rFonts w:hint="eastAsia" w:ascii="宋体" w:hAnsi="宋体"/>
          <w:color w:val="auto"/>
          <w:sz w:val="28"/>
          <w:szCs w:val="28"/>
          <w:highlight w:val="none"/>
        </w:rPr>
        <w:t>人应当在公示期满后确定</w:t>
      </w:r>
      <w:r>
        <w:rPr>
          <w:rFonts w:hint="eastAsia" w:ascii="宋体" w:hAnsi="宋体" w:cs="宋体"/>
          <w:sz w:val="28"/>
          <w:szCs w:val="28"/>
          <w:highlight w:val="white"/>
          <w:lang w:val="en-US" w:eastAsia="zh-CN"/>
        </w:rPr>
        <w:t>成交供应商</w:t>
      </w:r>
      <w:r>
        <w:rPr>
          <w:rFonts w:hint="eastAsia" w:ascii="宋体" w:hAnsi="宋体"/>
          <w:color w:val="auto"/>
          <w:sz w:val="28"/>
          <w:szCs w:val="28"/>
          <w:highlight w:val="none"/>
        </w:rPr>
        <w:t>。</w:t>
      </w:r>
    </w:p>
    <w:p>
      <w:pPr>
        <w:pStyle w:val="60"/>
        <w:widowControl w:val="0"/>
        <w:spacing w:line="360" w:lineRule="auto"/>
        <w:ind w:firstLine="560" w:firstLineChars="200"/>
        <w:rPr>
          <w:rFonts w:hint="eastAsia" w:ascii="宋体" w:hAnsi="宋体"/>
          <w:color w:val="auto"/>
          <w:sz w:val="28"/>
          <w:szCs w:val="28"/>
          <w:highlight w:val="none"/>
        </w:rPr>
      </w:pPr>
      <w:r>
        <w:rPr>
          <w:rFonts w:hint="eastAsia" w:ascii="宋体" w:hAnsi="宋体"/>
          <w:color w:val="auto"/>
          <w:sz w:val="28"/>
          <w:szCs w:val="28"/>
          <w:highlight w:val="none"/>
          <w:lang w:val="en-US" w:eastAsia="zh-CN"/>
        </w:rPr>
        <w:t>3.2</w:t>
      </w: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竞价</w:t>
      </w:r>
      <w:r>
        <w:rPr>
          <w:rFonts w:hint="eastAsia" w:ascii="宋体" w:hAnsi="宋体"/>
          <w:color w:val="auto"/>
          <w:sz w:val="28"/>
          <w:szCs w:val="28"/>
          <w:highlight w:val="none"/>
        </w:rPr>
        <w:t>截止时间止</w:t>
      </w: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少于3个的，或经</w:t>
      </w:r>
      <w:r>
        <w:rPr>
          <w:rFonts w:hint="eastAsia" w:ascii="宋体" w:hAnsi="宋体"/>
          <w:color w:val="auto"/>
          <w:sz w:val="28"/>
          <w:szCs w:val="28"/>
          <w:highlight w:val="none"/>
          <w:lang w:val="en-US" w:eastAsia="zh-CN"/>
        </w:rPr>
        <w:t>采购人审查</w:t>
      </w:r>
      <w:r>
        <w:rPr>
          <w:rFonts w:hint="eastAsia" w:ascii="宋体" w:hAnsi="宋体"/>
          <w:color w:val="auto"/>
          <w:sz w:val="28"/>
          <w:szCs w:val="28"/>
          <w:highlight w:val="none"/>
        </w:rPr>
        <w:t>后否决所有</w:t>
      </w:r>
      <w:r>
        <w:rPr>
          <w:rFonts w:hint="eastAsia" w:ascii="宋体" w:hAnsi="宋体"/>
          <w:color w:val="auto"/>
          <w:sz w:val="28"/>
          <w:szCs w:val="28"/>
          <w:highlight w:val="none"/>
          <w:lang w:val="en-US" w:eastAsia="zh-CN"/>
        </w:rPr>
        <w:t>竞价文件</w:t>
      </w:r>
      <w:r>
        <w:rPr>
          <w:rFonts w:hint="eastAsia" w:ascii="宋体" w:hAnsi="宋体"/>
          <w:color w:val="auto"/>
          <w:sz w:val="28"/>
          <w:szCs w:val="28"/>
          <w:highlight w:val="none"/>
        </w:rPr>
        <w:t>的，</w:t>
      </w:r>
      <w:r>
        <w:rPr>
          <w:rFonts w:hint="eastAsia" w:ascii="宋体" w:hAnsi="宋体"/>
          <w:color w:val="auto"/>
          <w:sz w:val="28"/>
          <w:szCs w:val="28"/>
          <w:highlight w:val="none"/>
          <w:lang w:val="en-US" w:eastAsia="zh-CN"/>
        </w:rPr>
        <w:t>采购</w:t>
      </w:r>
      <w:r>
        <w:rPr>
          <w:rFonts w:hint="eastAsia" w:ascii="宋体" w:hAnsi="宋体"/>
          <w:color w:val="auto"/>
          <w:sz w:val="28"/>
          <w:szCs w:val="28"/>
          <w:highlight w:val="none"/>
        </w:rPr>
        <w:t>人应重新</w:t>
      </w:r>
      <w:r>
        <w:rPr>
          <w:rFonts w:hint="eastAsia" w:ascii="宋体" w:hAnsi="宋体"/>
          <w:color w:val="auto"/>
          <w:sz w:val="28"/>
          <w:szCs w:val="28"/>
          <w:highlight w:val="none"/>
          <w:lang w:val="en-US" w:eastAsia="zh-CN"/>
        </w:rPr>
        <w:t>组织竞价</w:t>
      </w:r>
      <w:r>
        <w:rPr>
          <w:rFonts w:hint="eastAsia" w:ascii="宋体" w:hAnsi="宋体"/>
          <w:color w:val="auto"/>
          <w:sz w:val="28"/>
          <w:szCs w:val="28"/>
          <w:highlight w:val="none"/>
        </w:rPr>
        <w:t>。</w:t>
      </w:r>
    </w:p>
    <w:p>
      <w:pPr>
        <w:pStyle w:val="60"/>
        <w:widowControl w:val="0"/>
        <w:spacing w:line="360" w:lineRule="auto"/>
        <w:ind w:firstLine="560" w:firstLineChars="200"/>
        <w:rPr>
          <w:rFonts w:hint="eastAsia" w:ascii="宋体" w:hAnsi="宋体"/>
          <w:color w:val="auto"/>
          <w:sz w:val="28"/>
          <w:szCs w:val="28"/>
          <w:highlight w:val="none"/>
        </w:rPr>
      </w:pPr>
      <w:r>
        <w:rPr>
          <w:rFonts w:hint="eastAsia" w:ascii="宋体" w:hAnsi="宋体"/>
          <w:color w:val="auto"/>
          <w:sz w:val="28"/>
          <w:szCs w:val="28"/>
          <w:highlight w:val="none"/>
          <w:lang w:val="en-US" w:eastAsia="zh-CN"/>
        </w:rPr>
        <w:t>3.3</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经公示期满且</w:t>
      </w: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在整个</w:t>
      </w:r>
      <w:r>
        <w:rPr>
          <w:rFonts w:hint="eastAsia" w:ascii="宋体" w:hAnsi="宋体"/>
          <w:color w:val="auto"/>
          <w:sz w:val="28"/>
          <w:szCs w:val="28"/>
          <w:highlight w:val="none"/>
          <w:lang w:val="en-US" w:eastAsia="zh-CN"/>
        </w:rPr>
        <w:t>采购</w:t>
      </w:r>
      <w:r>
        <w:rPr>
          <w:rFonts w:hint="eastAsia" w:ascii="宋体" w:hAnsi="宋体"/>
          <w:color w:val="auto"/>
          <w:sz w:val="28"/>
          <w:szCs w:val="28"/>
          <w:highlight w:val="none"/>
        </w:rPr>
        <w:t>过程中无违法、违纪行为，</w:t>
      </w:r>
      <w:r>
        <w:rPr>
          <w:rFonts w:hint="eastAsia" w:ascii="宋体" w:hAnsi="宋体"/>
          <w:color w:val="auto"/>
          <w:sz w:val="28"/>
          <w:szCs w:val="28"/>
          <w:highlight w:val="none"/>
          <w:lang w:val="en-US" w:eastAsia="zh-CN"/>
        </w:rPr>
        <w:t>采购</w:t>
      </w:r>
      <w:r>
        <w:rPr>
          <w:rFonts w:hint="eastAsia" w:ascii="宋体" w:hAnsi="宋体"/>
          <w:color w:val="auto"/>
          <w:sz w:val="28"/>
          <w:szCs w:val="28"/>
          <w:highlight w:val="none"/>
        </w:rPr>
        <w:t>人应当向排名第一的</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发出</w:t>
      </w:r>
      <w:r>
        <w:rPr>
          <w:rFonts w:hint="eastAsia" w:ascii="宋体" w:hAnsi="宋体"/>
          <w:color w:val="auto"/>
          <w:sz w:val="28"/>
          <w:szCs w:val="28"/>
          <w:highlight w:val="none"/>
          <w:lang w:val="en-US" w:eastAsia="zh-CN"/>
        </w:rPr>
        <w:t>成交确认</w:t>
      </w:r>
      <w:r>
        <w:rPr>
          <w:rFonts w:hint="eastAsia" w:ascii="宋体" w:hAnsi="宋体"/>
          <w:color w:val="auto"/>
          <w:sz w:val="28"/>
          <w:szCs w:val="28"/>
          <w:highlight w:val="none"/>
        </w:rPr>
        <w:t>书。排名第一的</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放弃</w:t>
      </w:r>
      <w:r>
        <w:rPr>
          <w:rFonts w:hint="eastAsia" w:ascii="宋体" w:hAnsi="宋体"/>
          <w:color w:val="auto"/>
          <w:sz w:val="28"/>
          <w:szCs w:val="28"/>
          <w:highlight w:val="none"/>
          <w:lang w:val="en-US" w:eastAsia="zh-CN"/>
        </w:rPr>
        <w:t>成交资格</w:t>
      </w:r>
      <w:r>
        <w:rPr>
          <w:rFonts w:hint="eastAsia" w:ascii="宋体" w:hAnsi="宋体"/>
          <w:color w:val="auto"/>
          <w:sz w:val="28"/>
          <w:szCs w:val="28"/>
          <w:highlight w:val="none"/>
        </w:rPr>
        <w:t>、因不可抗力提出不能履行合同，或者被查实存在影响</w:t>
      </w:r>
      <w:r>
        <w:rPr>
          <w:rFonts w:hint="eastAsia" w:ascii="宋体" w:hAnsi="宋体"/>
          <w:color w:val="auto"/>
          <w:sz w:val="28"/>
          <w:szCs w:val="28"/>
          <w:highlight w:val="none"/>
          <w:lang w:val="en-US" w:eastAsia="zh-CN"/>
        </w:rPr>
        <w:t>竞价</w:t>
      </w:r>
      <w:r>
        <w:rPr>
          <w:rFonts w:hint="eastAsia" w:ascii="宋体" w:hAnsi="宋体"/>
          <w:color w:val="auto"/>
          <w:sz w:val="28"/>
          <w:szCs w:val="28"/>
          <w:highlight w:val="none"/>
        </w:rPr>
        <w:t>结果的违法行为等情形，不符合</w:t>
      </w:r>
      <w:r>
        <w:rPr>
          <w:rFonts w:hint="eastAsia" w:ascii="宋体" w:hAnsi="宋体"/>
          <w:color w:val="auto"/>
          <w:sz w:val="28"/>
          <w:szCs w:val="28"/>
          <w:highlight w:val="none"/>
          <w:lang w:val="en-US" w:eastAsia="zh-CN"/>
        </w:rPr>
        <w:t>成交</w:t>
      </w:r>
      <w:r>
        <w:rPr>
          <w:rFonts w:hint="eastAsia" w:ascii="宋体" w:hAnsi="宋体"/>
          <w:color w:val="auto"/>
          <w:sz w:val="28"/>
          <w:szCs w:val="28"/>
          <w:highlight w:val="none"/>
        </w:rPr>
        <w:t>条件的，</w:t>
      </w:r>
      <w:r>
        <w:rPr>
          <w:rFonts w:hint="eastAsia" w:ascii="宋体" w:hAnsi="宋体"/>
          <w:color w:val="auto"/>
          <w:sz w:val="28"/>
          <w:szCs w:val="28"/>
          <w:highlight w:val="none"/>
          <w:lang w:val="en-US" w:eastAsia="zh-CN"/>
        </w:rPr>
        <w:t>采购</w:t>
      </w:r>
      <w:r>
        <w:rPr>
          <w:rFonts w:hint="eastAsia" w:ascii="宋体" w:hAnsi="宋体"/>
          <w:color w:val="auto"/>
          <w:sz w:val="28"/>
          <w:szCs w:val="28"/>
          <w:highlight w:val="none"/>
        </w:rPr>
        <w:t>人可以按照</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名单排序依次确定其他</w:t>
      </w:r>
      <w:r>
        <w:rPr>
          <w:rFonts w:hint="eastAsia" w:ascii="宋体" w:hAnsi="宋体" w:cs="宋体"/>
          <w:sz w:val="28"/>
          <w:szCs w:val="28"/>
          <w:highlight w:val="white"/>
          <w:lang w:val="en-US" w:eastAsia="zh-CN"/>
        </w:rPr>
        <w:t>成交候选供应商</w:t>
      </w:r>
      <w:r>
        <w:rPr>
          <w:rFonts w:hint="eastAsia" w:ascii="宋体" w:hAnsi="宋体"/>
          <w:color w:val="auto"/>
          <w:sz w:val="28"/>
          <w:szCs w:val="28"/>
          <w:highlight w:val="none"/>
        </w:rPr>
        <w:t>为</w:t>
      </w:r>
      <w:r>
        <w:rPr>
          <w:rFonts w:hint="eastAsia" w:ascii="宋体" w:hAnsi="宋体" w:cs="宋体"/>
          <w:sz w:val="28"/>
          <w:szCs w:val="28"/>
          <w:highlight w:val="white"/>
          <w:lang w:val="en-US" w:eastAsia="zh-CN"/>
        </w:rPr>
        <w:t>成交供应商</w:t>
      </w:r>
      <w:r>
        <w:rPr>
          <w:rFonts w:hint="eastAsia" w:ascii="宋体" w:hAnsi="宋体"/>
          <w:color w:val="auto"/>
          <w:sz w:val="28"/>
          <w:szCs w:val="28"/>
          <w:highlight w:val="none"/>
        </w:rPr>
        <w:t>，也可以重新</w:t>
      </w:r>
      <w:r>
        <w:rPr>
          <w:rFonts w:hint="eastAsia" w:ascii="宋体" w:hAnsi="宋体"/>
          <w:color w:val="auto"/>
          <w:sz w:val="28"/>
          <w:szCs w:val="28"/>
          <w:highlight w:val="none"/>
          <w:lang w:val="en-US" w:eastAsia="zh-CN"/>
        </w:rPr>
        <w:t>采购</w:t>
      </w:r>
      <w:r>
        <w:rPr>
          <w:rFonts w:hint="eastAsia" w:ascii="宋体" w:hAnsi="宋体"/>
          <w:color w:val="auto"/>
          <w:sz w:val="28"/>
          <w:szCs w:val="28"/>
          <w:highlight w:val="none"/>
        </w:rPr>
        <w:t>。</w:t>
      </w:r>
    </w:p>
    <w:p>
      <w:pPr>
        <w:spacing w:line="360" w:lineRule="auto"/>
        <w:rPr>
          <w:rFonts w:hint="eastAsia" w:ascii="宋体" w:hAnsi="宋体"/>
          <w:b/>
          <w:bCs/>
          <w:color w:val="auto"/>
          <w:sz w:val="28"/>
          <w:szCs w:val="28"/>
          <w:highlight w:val="none"/>
        </w:rPr>
      </w:pPr>
      <w:r>
        <w:rPr>
          <w:rFonts w:hint="eastAsia" w:ascii="宋体" w:hAnsi="宋体"/>
          <w:b/>
          <w:bCs/>
          <w:color w:val="auto"/>
          <w:sz w:val="28"/>
          <w:szCs w:val="28"/>
          <w:highlight w:val="none"/>
        </w:rPr>
        <w:t>4.合同的签订</w:t>
      </w:r>
    </w:p>
    <w:p>
      <w:pPr>
        <w:spacing w:line="360" w:lineRule="auto"/>
        <w:rPr>
          <w:rFonts w:hint="eastAsia" w:ascii="宋体" w:hAnsi="宋体"/>
          <w:color w:val="auto"/>
          <w:sz w:val="28"/>
          <w:szCs w:val="28"/>
          <w:highlight w:val="none"/>
        </w:rPr>
      </w:pPr>
      <w:r>
        <w:rPr>
          <w:rFonts w:hint="eastAsia" w:ascii="宋体" w:hAnsi="宋体"/>
          <w:color w:val="auto"/>
          <w:sz w:val="28"/>
          <w:szCs w:val="28"/>
          <w:highlight w:val="none"/>
        </w:rPr>
        <w:t xml:space="preserve">   4.1</w:t>
      </w:r>
      <w:r>
        <w:rPr>
          <w:rFonts w:hint="eastAsia" w:ascii="宋体" w:hAnsi="宋体"/>
          <w:color w:val="auto"/>
          <w:sz w:val="28"/>
          <w:szCs w:val="32"/>
          <w:highlight w:val="none"/>
          <w:lang w:val="en-US" w:eastAsia="zh-CN"/>
        </w:rPr>
        <w:t>采购人</w:t>
      </w:r>
      <w:r>
        <w:rPr>
          <w:rFonts w:hint="eastAsia" w:ascii="宋体" w:hAnsi="宋体"/>
          <w:color w:val="auto"/>
          <w:sz w:val="28"/>
          <w:szCs w:val="28"/>
          <w:highlight w:val="none"/>
        </w:rPr>
        <w:t>以书面形式向</w:t>
      </w:r>
      <w:r>
        <w:rPr>
          <w:rFonts w:hint="eastAsia" w:ascii="宋体" w:hAnsi="宋体" w:cs="宋体"/>
          <w:sz w:val="28"/>
          <w:szCs w:val="32"/>
          <w:highlight w:val="white"/>
          <w:lang w:val="en-US" w:eastAsia="zh-CN"/>
        </w:rPr>
        <w:t>成交供应商</w:t>
      </w:r>
      <w:r>
        <w:rPr>
          <w:rFonts w:hint="eastAsia" w:ascii="宋体" w:hAnsi="宋体"/>
          <w:color w:val="auto"/>
          <w:sz w:val="28"/>
          <w:szCs w:val="28"/>
          <w:highlight w:val="none"/>
        </w:rPr>
        <w:t>发出</w:t>
      </w:r>
      <w:r>
        <w:rPr>
          <w:rFonts w:hint="eastAsia" w:ascii="宋体" w:hAnsi="宋体"/>
          <w:color w:val="auto"/>
          <w:sz w:val="28"/>
          <w:szCs w:val="28"/>
          <w:highlight w:val="none"/>
          <w:lang w:val="en-US" w:eastAsia="zh-CN"/>
        </w:rPr>
        <w:t>成交确认</w:t>
      </w:r>
      <w:r>
        <w:rPr>
          <w:rFonts w:hint="eastAsia" w:ascii="宋体" w:hAnsi="宋体"/>
          <w:color w:val="auto"/>
          <w:sz w:val="28"/>
          <w:szCs w:val="28"/>
          <w:highlight w:val="none"/>
        </w:rPr>
        <w:t>书，</w:t>
      </w:r>
      <w:r>
        <w:rPr>
          <w:rFonts w:hint="eastAsia" w:ascii="宋体" w:hAnsi="宋体"/>
          <w:color w:val="auto"/>
          <w:sz w:val="28"/>
          <w:szCs w:val="28"/>
          <w:highlight w:val="none"/>
          <w:lang w:val="en-US" w:eastAsia="zh-CN"/>
        </w:rPr>
        <w:t>成交确认</w:t>
      </w:r>
      <w:r>
        <w:rPr>
          <w:rFonts w:hint="eastAsia" w:ascii="宋体" w:hAnsi="宋体"/>
          <w:color w:val="auto"/>
          <w:sz w:val="28"/>
          <w:szCs w:val="28"/>
          <w:highlight w:val="none"/>
        </w:rPr>
        <w:t>书对</w:t>
      </w:r>
      <w:r>
        <w:rPr>
          <w:rFonts w:hint="eastAsia" w:ascii="宋体" w:hAnsi="宋体"/>
          <w:color w:val="auto"/>
          <w:sz w:val="28"/>
          <w:szCs w:val="32"/>
          <w:highlight w:val="none"/>
          <w:lang w:val="en-US" w:eastAsia="zh-CN"/>
        </w:rPr>
        <w:t>采购</w:t>
      </w:r>
      <w:r>
        <w:rPr>
          <w:rFonts w:hint="eastAsia" w:ascii="宋体" w:hAnsi="宋体"/>
          <w:color w:val="auto"/>
          <w:sz w:val="28"/>
          <w:szCs w:val="28"/>
          <w:highlight w:val="none"/>
        </w:rPr>
        <w:t>人和</w:t>
      </w:r>
      <w:r>
        <w:rPr>
          <w:rFonts w:hint="eastAsia" w:ascii="宋体" w:hAnsi="宋体" w:cs="宋体"/>
          <w:sz w:val="28"/>
          <w:szCs w:val="32"/>
          <w:highlight w:val="white"/>
          <w:lang w:val="en-US" w:eastAsia="zh-CN"/>
        </w:rPr>
        <w:t>成交供应商</w:t>
      </w:r>
      <w:r>
        <w:rPr>
          <w:rFonts w:hint="eastAsia" w:ascii="宋体" w:hAnsi="宋体"/>
          <w:color w:val="auto"/>
          <w:sz w:val="28"/>
          <w:szCs w:val="28"/>
          <w:highlight w:val="none"/>
        </w:rPr>
        <w:t>具有同等法律效力。</w:t>
      </w:r>
    </w:p>
    <w:p>
      <w:pPr>
        <w:spacing w:line="360" w:lineRule="auto"/>
        <w:rPr>
          <w:rFonts w:hint="eastAsia" w:ascii="宋体" w:hAnsi="宋体"/>
          <w:color w:val="auto"/>
          <w:sz w:val="28"/>
          <w:szCs w:val="28"/>
          <w:highlight w:val="none"/>
        </w:rPr>
      </w:pPr>
      <w:r>
        <w:rPr>
          <w:rFonts w:hint="eastAsia" w:ascii="宋体" w:hAnsi="宋体"/>
          <w:color w:val="auto"/>
          <w:sz w:val="28"/>
          <w:szCs w:val="28"/>
          <w:highlight w:val="none"/>
        </w:rPr>
        <w:t xml:space="preserve">   4.2 </w:t>
      </w:r>
      <w:r>
        <w:rPr>
          <w:rFonts w:hint="eastAsia" w:ascii="宋体" w:hAnsi="宋体"/>
          <w:color w:val="auto"/>
          <w:sz w:val="28"/>
          <w:szCs w:val="32"/>
          <w:highlight w:val="none"/>
          <w:lang w:val="en-US" w:eastAsia="zh-CN"/>
        </w:rPr>
        <w:t>询价</w:t>
      </w:r>
      <w:r>
        <w:rPr>
          <w:rFonts w:hint="eastAsia" w:ascii="宋体" w:hAnsi="宋体"/>
          <w:color w:val="auto"/>
          <w:sz w:val="28"/>
          <w:szCs w:val="28"/>
          <w:highlight w:val="none"/>
        </w:rPr>
        <w:t>文件、</w:t>
      </w:r>
      <w:r>
        <w:rPr>
          <w:rFonts w:hint="eastAsia" w:ascii="宋体" w:hAnsi="宋体" w:cs="宋体"/>
          <w:sz w:val="28"/>
          <w:szCs w:val="32"/>
          <w:highlight w:val="white"/>
          <w:lang w:val="en-US" w:eastAsia="zh-CN"/>
        </w:rPr>
        <w:t>成交供应商</w:t>
      </w:r>
      <w:r>
        <w:rPr>
          <w:rFonts w:hint="eastAsia" w:ascii="宋体" w:hAnsi="宋体"/>
          <w:color w:val="auto"/>
          <w:sz w:val="28"/>
          <w:szCs w:val="28"/>
          <w:highlight w:val="none"/>
        </w:rPr>
        <w:t>的</w:t>
      </w:r>
      <w:r>
        <w:rPr>
          <w:rFonts w:hint="eastAsia" w:ascii="宋体" w:hAnsi="宋体"/>
          <w:color w:val="auto"/>
          <w:sz w:val="28"/>
          <w:szCs w:val="32"/>
          <w:highlight w:val="none"/>
          <w:lang w:val="en-US" w:eastAsia="zh-CN"/>
        </w:rPr>
        <w:t>响应</w:t>
      </w:r>
      <w:r>
        <w:rPr>
          <w:rFonts w:hint="eastAsia" w:ascii="宋体" w:hAnsi="宋体"/>
          <w:color w:val="auto"/>
          <w:sz w:val="28"/>
          <w:szCs w:val="32"/>
          <w:highlight w:val="none"/>
        </w:rPr>
        <w:t>选</w:t>
      </w:r>
      <w:r>
        <w:rPr>
          <w:rFonts w:hint="eastAsia" w:ascii="宋体" w:hAnsi="宋体"/>
          <w:color w:val="auto"/>
          <w:sz w:val="28"/>
          <w:szCs w:val="28"/>
          <w:highlight w:val="none"/>
        </w:rPr>
        <w:t>文件、以及</w:t>
      </w:r>
      <w:r>
        <w:rPr>
          <w:rFonts w:hint="eastAsia" w:ascii="宋体" w:hAnsi="宋体"/>
          <w:color w:val="auto"/>
          <w:sz w:val="28"/>
          <w:szCs w:val="28"/>
          <w:highlight w:val="none"/>
          <w:lang w:val="en-US" w:eastAsia="zh-CN"/>
        </w:rPr>
        <w:t>成交确认书</w:t>
      </w:r>
      <w:r>
        <w:rPr>
          <w:rFonts w:hint="eastAsia" w:ascii="宋体" w:hAnsi="宋体"/>
          <w:color w:val="auto"/>
          <w:sz w:val="28"/>
          <w:szCs w:val="28"/>
          <w:highlight w:val="none"/>
        </w:rPr>
        <w:t>书均为签订合同的依据。</w:t>
      </w:r>
    </w:p>
    <w:p>
      <w:pPr>
        <w:spacing w:line="360" w:lineRule="auto"/>
        <w:rPr>
          <w:rFonts w:hint="eastAsia" w:ascii="宋体" w:hAnsi="宋体"/>
          <w:b/>
          <w:bCs/>
          <w:color w:val="auto"/>
          <w:sz w:val="28"/>
          <w:szCs w:val="28"/>
          <w:highlight w:val="none"/>
        </w:rPr>
      </w:pPr>
      <w:r>
        <w:rPr>
          <w:rFonts w:hint="eastAsia" w:ascii="宋体" w:hAnsi="宋体"/>
          <w:b/>
          <w:bCs/>
          <w:color w:val="auto"/>
          <w:sz w:val="28"/>
          <w:szCs w:val="28"/>
          <w:highlight w:val="none"/>
          <w:lang w:val="en-US" w:eastAsia="zh-CN"/>
        </w:rPr>
        <w:t>5.</w:t>
      </w:r>
      <w:r>
        <w:rPr>
          <w:rFonts w:hint="eastAsia" w:ascii="宋体" w:hAnsi="宋体"/>
          <w:b/>
          <w:bCs/>
          <w:color w:val="auto"/>
          <w:sz w:val="28"/>
          <w:szCs w:val="28"/>
          <w:highlight w:val="none"/>
        </w:rPr>
        <w:t>特殊情形</w:t>
      </w:r>
    </w:p>
    <w:p>
      <w:pPr>
        <w:pStyle w:val="60"/>
        <w:widowControl w:val="0"/>
        <w:spacing w:line="360" w:lineRule="auto"/>
        <w:ind w:firstLine="420" w:firstLineChars="150"/>
        <w:rPr>
          <w:rFonts w:hint="eastAsia" w:ascii="宋体" w:hAnsi="宋体"/>
          <w:color w:val="auto"/>
          <w:sz w:val="28"/>
          <w:szCs w:val="28"/>
          <w:highlight w:val="none"/>
        </w:rPr>
      </w:pPr>
      <w:r>
        <w:rPr>
          <w:rFonts w:hint="eastAsia" w:ascii="宋体" w:hAnsi="宋体"/>
          <w:color w:val="auto"/>
          <w:sz w:val="28"/>
          <w:szCs w:val="28"/>
          <w:highlight w:val="none"/>
          <w:lang w:val="en-US" w:eastAsia="zh-CN"/>
        </w:rPr>
        <w:t>5.1</w:t>
      </w:r>
      <w:r>
        <w:rPr>
          <w:rFonts w:hint="eastAsia" w:ascii="宋体" w:hAnsi="宋体"/>
          <w:color w:val="auto"/>
          <w:sz w:val="28"/>
          <w:szCs w:val="28"/>
          <w:highlight w:val="none"/>
        </w:rPr>
        <w:t>重新采购参与竞价的合格供应商为两家，且采购文件中资格要求无法再合理降低的，可继续比价。</w:t>
      </w:r>
    </w:p>
    <w:p>
      <w:pPr>
        <w:pStyle w:val="60"/>
        <w:widowControl w:val="0"/>
        <w:spacing w:line="360" w:lineRule="auto"/>
        <w:ind w:firstLine="420" w:firstLineChars="150"/>
        <w:rPr>
          <w:rFonts w:hint="eastAsia" w:ascii="宋体" w:hAnsi="宋体"/>
          <w:color w:val="auto"/>
          <w:sz w:val="28"/>
          <w:szCs w:val="28"/>
          <w:highlight w:val="none"/>
        </w:rPr>
      </w:pPr>
      <w:r>
        <w:rPr>
          <w:rFonts w:hint="eastAsia" w:ascii="宋体" w:hAnsi="宋体"/>
          <w:color w:val="auto"/>
          <w:sz w:val="28"/>
          <w:szCs w:val="28"/>
          <w:highlight w:val="none"/>
          <w:lang w:val="en-US" w:eastAsia="zh-CN"/>
        </w:rPr>
        <w:t>5.2</w:t>
      </w:r>
      <w:r>
        <w:rPr>
          <w:rFonts w:hint="eastAsia" w:ascii="宋体" w:hAnsi="宋体"/>
          <w:color w:val="auto"/>
          <w:sz w:val="28"/>
          <w:szCs w:val="28"/>
          <w:highlight w:val="none"/>
        </w:rPr>
        <w:t>重新采购参与竞价的合格供应商为一家或无供应商参与竞价，根据权责手册，经对应权限领导审批或会议审定后采购方式可变更为直接委托。</w:t>
      </w:r>
    </w:p>
    <w:p>
      <w:pPr>
        <w:pStyle w:val="5"/>
        <w:spacing w:line="400" w:lineRule="exact"/>
        <w:rPr>
          <w:rFonts w:hint="eastAsia" w:ascii="宋体" w:hAnsi="宋体" w:cs="宋体"/>
          <w:bCs/>
          <w:kern w:val="1"/>
          <w:sz w:val="28"/>
          <w:szCs w:val="28"/>
          <w:highlight w:val="white"/>
        </w:rPr>
      </w:pPr>
      <w:r>
        <w:rPr>
          <w:rFonts w:hint="eastAsia" w:ascii="宋体" w:hAnsi="宋体" w:cs="宋体"/>
          <w:bCs/>
          <w:kern w:val="1"/>
          <w:sz w:val="28"/>
          <w:szCs w:val="28"/>
          <w:highlight w:val="white"/>
          <w:lang w:val="en-US" w:eastAsia="zh-CN"/>
        </w:rPr>
        <w:t>6</w:t>
      </w:r>
      <w:r>
        <w:rPr>
          <w:rFonts w:hint="eastAsia" w:ascii="宋体" w:hAnsi="宋体" w:cs="宋体"/>
          <w:bCs/>
          <w:kern w:val="1"/>
          <w:sz w:val="28"/>
          <w:szCs w:val="28"/>
          <w:highlight w:val="white"/>
        </w:rPr>
        <w:t>.纪律和监督</w:t>
      </w:r>
    </w:p>
    <w:p>
      <w:pPr>
        <w:pStyle w:val="60"/>
        <w:spacing w:line="240" w:lineRule="auto"/>
        <w:rPr>
          <w:rFonts w:hint="eastAsia" w:ascii="宋体" w:hAnsi="宋体" w:cs="宋体"/>
          <w:sz w:val="28"/>
          <w:szCs w:val="28"/>
          <w:highlight w:val="white"/>
        </w:rPr>
      </w:pPr>
      <w:r>
        <w:rPr>
          <w:rFonts w:hint="eastAsia" w:ascii="宋体" w:hAnsi="宋体" w:cs="宋体"/>
          <w:b w:val="0"/>
          <w:kern w:val="1"/>
          <w:sz w:val="28"/>
          <w:szCs w:val="28"/>
          <w:highlight w:val="white"/>
          <w:lang w:val="en-US" w:eastAsia="zh-CN"/>
        </w:rPr>
        <w:t>6</w:t>
      </w:r>
      <w:r>
        <w:rPr>
          <w:rFonts w:hint="eastAsia" w:ascii="宋体" w:hAnsi="宋体" w:cs="宋体"/>
          <w:b w:val="0"/>
          <w:kern w:val="1"/>
          <w:sz w:val="28"/>
          <w:szCs w:val="28"/>
          <w:highlight w:val="white"/>
        </w:rPr>
        <w:t>.1 对</w:t>
      </w:r>
      <w:r>
        <w:rPr>
          <w:rFonts w:hint="eastAsia" w:ascii="宋体" w:hAnsi="宋体" w:cs="宋体"/>
          <w:b w:val="0"/>
          <w:kern w:val="1"/>
          <w:sz w:val="28"/>
          <w:szCs w:val="28"/>
          <w:highlight w:val="white"/>
          <w:lang w:eastAsia="zh-CN"/>
        </w:rPr>
        <w:t>采购人</w:t>
      </w:r>
      <w:r>
        <w:rPr>
          <w:rFonts w:hint="eastAsia" w:ascii="宋体" w:hAnsi="宋体" w:cs="宋体"/>
          <w:sz w:val="28"/>
          <w:szCs w:val="28"/>
          <w:highlight w:val="white"/>
        </w:rPr>
        <w:t>的纪律要求</w:t>
      </w:r>
    </w:p>
    <w:p>
      <w:pPr>
        <w:pStyle w:val="60"/>
        <w:spacing w:line="240" w:lineRule="auto"/>
        <w:ind w:firstLine="420"/>
        <w:rPr>
          <w:rFonts w:hint="eastAsia" w:ascii="宋体" w:hAnsi="宋体" w:cs="宋体"/>
          <w:sz w:val="28"/>
          <w:szCs w:val="28"/>
          <w:highlight w:val="white"/>
        </w:rPr>
      </w:pPr>
      <w:r>
        <w:rPr>
          <w:rFonts w:hint="eastAsia" w:ascii="宋体" w:hAnsi="宋体" w:cs="宋体"/>
          <w:sz w:val="28"/>
          <w:szCs w:val="28"/>
          <w:highlight w:val="white"/>
          <w:lang w:eastAsia="zh-CN"/>
        </w:rPr>
        <w:t>采购人</w:t>
      </w:r>
      <w:r>
        <w:rPr>
          <w:rFonts w:hint="eastAsia" w:ascii="宋体" w:hAnsi="宋体" w:cs="宋体"/>
          <w:sz w:val="28"/>
          <w:szCs w:val="28"/>
          <w:highlight w:val="white"/>
        </w:rPr>
        <w:t>不得泄漏</w:t>
      </w:r>
      <w:r>
        <w:rPr>
          <w:rFonts w:hint="eastAsia" w:ascii="宋体" w:hAnsi="宋体" w:cs="宋体"/>
          <w:sz w:val="28"/>
          <w:szCs w:val="28"/>
          <w:highlight w:val="white"/>
          <w:lang w:val="en-US" w:eastAsia="zh-CN"/>
        </w:rPr>
        <w:t>采购</w:t>
      </w:r>
      <w:r>
        <w:rPr>
          <w:rFonts w:hint="eastAsia" w:ascii="宋体" w:hAnsi="宋体" w:cs="宋体"/>
          <w:sz w:val="28"/>
          <w:szCs w:val="28"/>
          <w:highlight w:val="white"/>
        </w:rPr>
        <w:t>活动中应当保密的情况和资料，不得与</w:t>
      </w:r>
      <w:r>
        <w:rPr>
          <w:rFonts w:hint="eastAsia" w:ascii="宋体" w:hAnsi="宋体" w:cs="宋体"/>
          <w:sz w:val="28"/>
          <w:szCs w:val="28"/>
          <w:highlight w:val="white"/>
          <w:lang w:eastAsia="zh-CN"/>
        </w:rPr>
        <w:t>供应商</w:t>
      </w:r>
      <w:r>
        <w:rPr>
          <w:rFonts w:hint="eastAsia" w:ascii="宋体" w:hAnsi="宋体" w:cs="宋体"/>
          <w:sz w:val="28"/>
          <w:szCs w:val="28"/>
          <w:highlight w:val="white"/>
        </w:rPr>
        <w:t>串通损害国家利益、社会公共利益或者他人合法权益。</w:t>
      </w:r>
    </w:p>
    <w:p>
      <w:pPr>
        <w:pStyle w:val="60"/>
        <w:spacing w:line="240" w:lineRule="auto"/>
        <w:rPr>
          <w:rFonts w:hint="eastAsia" w:ascii="宋体" w:hAnsi="宋体" w:cs="宋体"/>
          <w:sz w:val="28"/>
          <w:szCs w:val="28"/>
          <w:highlight w:val="white"/>
        </w:rPr>
      </w:pPr>
      <w:r>
        <w:rPr>
          <w:rFonts w:hint="eastAsia" w:ascii="宋体" w:hAnsi="宋体" w:cs="宋体"/>
          <w:sz w:val="28"/>
          <w:szCs w:val="28"/>
          <w:highlight w:val="white"/>
          <w:lang w:val="en-US" w:eastAsia="zh-CN"/>
        </w:rPr>
        <w:t>6</w:t>
      </w:r>
      <w:r>
        <w:rPr>
          <w:rFonts w:hint="eastAsia" w:ascii="宋体" w:hAnsi="宋体" w:cs="宋体"/>
          <w:sz w:val="28"/>
          <w:szCs w:val="28"/>
          <w:highlight w:val="white"/>
        </w:rPr>
        <w:t>.2 对</w:t>
      </w:r>
      <w:r>
        <w:rPr>
          <w:rFonts w:hint="eastAsia" w:ascii="宋体" w:hAnsi="宋体" w:cs="宋体"/>
          <w:sz w:val="28"/>
          <w:szCs w:val="28"/>
          <w:highlight w:val="white"/>
          <w:lang w:eastAsia="zh-CN"/>
        </w:rPr>
        <w:t>供应商</w:t>
      </w:r>
      <w:r>
        <w:rPr>
          <w:rFonts w:hint="eastAsia" w:ascii="宋体" w:hAnsi="宋体" w:cs="宋体"/>
          <w:sz w:val="28"/>
          <w:szCs w:val="28"/>
          <w:highlight w:val="white"/>
        </w:rPr>
        <w:t>的纪律要求</w:t>
      </w:r>
    </w:p>
    <w:p>
      <w:pPr>
        <w:pStyle w:val="60"/>
        <w:spacing w:line="240" w:lineRule="auto"/>
        <w:ind w:firstLine="420"/>
        <w:rPr>
          <w:rFonts w:hint="eastAsia" w:ascii="宋体" w:hAnsi="宋体" w:cs="宋体"/>
          <w:sz w:val="28"/>
          <w:szCs w:val="28"/>
          <w:highlight w:val="white"/>
        </w:rPr>
      </w:pPr>
      <w:r>
        <w:rPr>
          <w:rFonts w:hint="eastAsia" w:ascii="宋体" w:hAnsi="宋体" w:cs="宋体"/>
          <w:sz w:val="28"/>
          <w:szCs w:val="28"/>
          <w:highlight w:val="white"/>
          <w:lang w:val="en-US" w:eastAsia="zh-CN"/>
        </w:rPr>
        <w:t>6</w:t>
      </w:r>
      <w:r>
        <w:rPr>
          <w:rFonts w:hint="eastAsia" w:ascii="宋体" w:hAnsi="宋体" w:cs="宋体"/>
          <w:sz w:val="28"/>
          <w:szCs w:val="28"/>
          <w:highlight w:val="white"/>
        </w:rPr>
        <w:t xml:space="preserve">.2.1 </w:t>
      </w:r>
      <w:r>
        <w:rPr>
          <w:rFonts w:hint="eastAsia" w:ascii="宋体" w:hAnsi="宋体" w:cs="宋体"/>
          <w:sz w:val="28"/>
          <w:szCs w:val="28"/>
          <w:highlight w:val="white"/>
          <w:lang w:eastAsia="zh-CN"/>
        </w:rPr>
        <w:t>供应商</w:t>
      </w:r>
      <w:r>
        <w:rPr>
          <w:rFonts w:hint="eastAsia" w:ascii="宋体" w:hAnsi="宋体" w:cs="宋体"/>
          <w:sz w:val="28"/>
          <w:szCs w:val="28"/>
          <w:highlight w:val="white"/>
        </w:rPr>
        <w:t>不得相互串通</w:t>
      </w:r>
      <w:r>
        <w:rPr>
          <w:rFonts w:hint="eastAsia" w:ascii="宋体" w:hAnsi="宋体" w:cs="宋体"/>
          <w:sz w:val="28"/>
          <w:szCs w:val="28"/>
          <w:highlight w:val="white"/>
          <w:lang w:val="en-US" w:eastAsia="zh-CN"/>
        </w:rPr>
        <w:t>竞标</w:t>
      </w:r>
      <w:r>
        <w:rPr>
          <w:rFonts w:hint="eastAsia" w:ascii="宋体" w:hAnsi="宋体" w:cs="宋体"/>
          <w:sz w:val="28"/>
          <w:szCs w:val="28"/>
          <w:highlight w:val="white"/>
        </w:rPr>
        <w:t>或者与</w:t>
      </w:r>
      <w:r>
        <w:rPr>
          <w:rFonts w:hint="eastAsia" w:ascii="宋体" w:hAnsi="宋体" w:cs="宋体"/>
          <w:sz w:val="28"/>
          <w:szCs w:val="28"/>
          <w:highlight w:val="white"/>
          <w:lang w:eastAsia="zh-CN"/>
        </w:rPr>
        <w:t>采购人</w:t>
      </w:r>
      <w:r>
        <w:rPr>
          <w:rFonts w:hint="eastAsia" w:ascii="宋体" w:hAnsi="宋体" w:cs="宋体"/>
          <w:sz w:val="28"/>
          <w:szCs w:val="28"/>
          <w:highlight w:val="white"/>
        </w:rPr>
        <w:t>串通</w:t>
      </w:r>
      <w:r>
        <w:rPr>
          <w:rFonts w:hint="eastAsia" w:ascii="宋体" w:hAnsi="宋体" w:cs="宋体"/>
          <w:sz w:val="28"/>
          <w:szCs w:val="28"/>
          <w:highlight w:val="white"/>
          <w:lang w:val="en-US" w:eastAsia="zh-CN"/>
        </w:rPr>
        <w:t>竞价</w:t>
      </w:r>
      <w:r>
        <w:rPr>
          <w:rFonts w:hint="eastAsia" w:ascii="宋体" w:hAnsi="宋体" w:cs="宋体"/>
          <w:sz w:val="28"/>
          <w:szCs w:val="28"/>
          <w:highlight w:val="white"/>
        </w:rPr>
        <w:t>，不得向</w:t>
      </w:r>
      <w:r>
        <w:rPr>
          <w:rFonts w:hint="eastAsia" w:ascii="宋体" w:hAnsi="宋体" w:cs="宋体"/>
          <w:sz w:val="28"/>
          <w:szCs w:val="28"/>
          <w:highlight w:val="white"/>
          <w:lang w:eastAsia="zh-CN"/>
        </w:rPr>
        <w:t>采购人</w:t>
      </w:r>
      <w:r>
        <w:rPr>
          <w:rFonts w:hint="eastAsia" w:ascii="宋体" w:hAnsi="宋体" w:cs="宋体"/>
          <w:sz w:val="28"/>
          <w:szCs w:val="28"/>
          <w:highlight w:val="white"/>
        </w:rPr>
        <w:t>行贿谋取</w:t>
      </w:r>
      <w:r>
        <w:rPr>
          <w:rFonts w:hint="eastAsia" w:ascii="宋体" w:hAnsi="宋体" w:cs="宋体"/>
          <w:sz w:val="28"/>
          <w:szCs w:val="28"/>
          <w:highlight w:val="white"/>
          <w:lang w:val="en-US" w:eastAsia="zh-CN"/>
        </w:rPr>
        <w:t>成交</w:t>
      </w:r>
      <w:r>
        <w:rPr>
          <w:rFonts w:hint="eastAsia" w:ascii="宋体" w:hAnsi="宋体" w:cs="宋体"/>
          <w:sz w:val="28"/>
          <w:szCs w:val="28"/>
          <w:highlight w:val="white"/>
        </w:rPr>
        <w:t>，不得以他人名义</w:t>
      </w:r>
      <w:r>
        <w:rPr>
          <w:rFonts w:hint="eastAsia" w:ascii="宋体" w:hAnsi="宋体" w:cs="宋体"/>
          <w:sz w:val="28"/>
          <w:szCs w:val="28"/>
          <w:highlight w:val="white"/>
          <w:lang w:val="en-US" w:eastAsia="zh-CN"/>
        </w:rPr>
        <w:t>竞价</w:t>
      </w:r>
      <w:r>
        <w:rPr>
          <w:rFonts w:hint="eastAsia" w:ascii="宋体" w:hAnsi="宋体" w:cs="宋体"/>
          <w:sz w:val="28"/>
          <w:szCs w:val="28"/>
          <w:highlight w:val="white"/>
        </w:rPr>
        <w:t>或者以其他方式弄虚作假骗取</w:t>
      </w:r>
      <w:r>
        <w:rPr>
          <w:rFonts w:hint="eastAsia" w:ascii="宋体" w:hAnsi="宋体" w:cs="宋体"/>
          <w:sz w:val="28"/>
          <w:szCs w:val="28"/>
          <w:highlight w:val="white"/>
          <w:lang w:val="en-US" w:eastAsia="zh-CN"/>
        </w:rPr>
        <w:t>成交</w:t>
      </w:r>
      <w:r>
        <w:rPr>
          <w:rFonts w:hint="eastAsia" w:ascii="宋体" w:hAnsi="宋体" w:cs="宋体"/>
          <w:sz w:val="28"/>
          <w:szCs w:val="28"/>
          <w:highlight w:val="white"/>
        </w:rPr>
        <w:t>；</w:t>
      </w:r>
      <w:r>
        <w:rPr>
          <w:rFonts w:hint="eastAsia" w:ascii="宋体" w:hAnsi="宋体" w:cs="宋体"/>
          <w:sz w:val="28"/>
          <w:szCs w:val="28"/>
          <w:highlight w:val="white"/>
          <w:lang w:eastAsia="zh-CN"/>
        </w:rPr>
        <w:t>供应商</w:t>
      </w:r>
      <w:r>
        <w:rPr>
          <w:rFonts w:hint="eastAsia" w:ascii="宋体" w:hAnsi="宋体" w:cs="宋体"/>
          <w:sz w:val="28"/>
          <w:szCs w:val="28"/>
          <w:highlight w:val="white"/>
        </w:rPr>
        <w:t>不得以任何方式干扰、影响</w:t>
      </w:r>
      <w:r>
        <w:rPr>
          <w:rFonts w:hint="eastAsia" w:ascii="宋体" w:hAnsi="宋体" w:cs="宋体"/>
          <w:sz w:val="28"/>
          <w:szCs w:val="28"/>
          <w:highlight w:val="white"/>
          <w:lang w:val="en-US" w:eastAsia="zh-CN"/>
        </w:rPr>
        <w:t>评审</w:t>
      </w:r>
      <w:r>
        <w:rPr>
          <w:rFonts w:hint="eastAsia" w:ascii="宋体" w:hAnsi="宋体" w:cs="宋体"/>
          <w:sz w:val="28"/>
          <w:szCs w:val="28"/>
          <w:highlight w:val="white"/>
        </w:rPr>
        <w:t>工作。</w:t>
      </w:r>
    </w:p>
    <w:p>
      <w:pPr>
        <w:pStyle w:val="60"/>
        <w:spacing w:line="240" w:lineRule="auto"/>
        <w:ind w:firstLine="420"/>
        <w:rPr>
          <w:rFonts w:hint="eastAsia" w:ascii="宋体" w:hAnsi="宋体" w:cs="宋体"/>
          <w:sz w:val="28"/>
          <w:szCs w:val="28"/>
        </w:rPr>
      </w:pPr>
      <w:r>
        <w:rPr>
          <w:rFonts w:hint="eastAsia" w:ascii="宋体" w:hAnsi="宋体" w:cs="宋体"/>
          <w:sz w:val="28"/>
          <w:szCs w:val="28"/>
          <w:highlight w:val="white"/>
          <w:lang w:val="en-US" w:eastAsia="zh-CN"/>
        </w:rPr>
        <w:t>6</w:t>
      </w:r>
      <w:r>
        <w:rPr>
          <w:rFonts w:hint="eastAsia" w:ascii="宋体" w:hAnsi="宋体" w:cs="宋体"/>
          <w:sz w:val="28"/>
          <w:szCs w:val="28"/>
          <w:highlight w:val="white"/>
        </w:rPr>
        <w:t xml:space="preserve">.2.2 </w:t>
      </w:r>
      <w:r>
        <w:rPr>
          <w:rFonts w:hint="eastAsia" w:ascii="宋体" w:hAnsi="宋体" w:cs="宋体"/>
          <w:sz w:val="28"/>
          <w:szCs w:val="28"/>
          <w:highlight w:val="white"/>
          <w:lang w:eastAsia="zh-CN"/>
        </w:rPr>
        <w:t>供应商</w:t>
      </w:r>
      <w:r>
        <w:rPr>
          <w:rFonts w:hint="eastAsia" w:ascii="宋体" w:hAnsi="宋体" w:cs="宋体"/>
          <w:sz w:val="28"/>
          <w:szCs w:val="28"/>
          <w:highlight w:val="white"/>
        </w:rPr>
        <w:t>在本项目整个</w:t>
      </w:r>
      <w:r>
        <w:rPr>
          <w:rFonts w:hint="eastAsia" w:ascii="宋体" w:hAnsi="宋体" w:cs="宋体"/>
          <w:sz w:val="28"/>
          <w:szCs w:val="28"/>
          <w:highlight w:val="white"/>
          <w:lang w:val="en-US" w:eastAsia="zh-CN"/>
        </w:rPr>
        <w:t>采购</w:t>
      </w:r>
      <w:r>
        <w:rPr>
          <w:rFonts w:hint="eastAsia" w:ascii="宋体" w:hAnsi="宋体" w:cs="宋体"/>
          <w:sz w:val="28"/>
          <w:szCs w:val="28"/>
          <w:highlight w:val="white"/>
        </w:rPr>
        <w:t>过程中有隐瞒事实、弄虚作假的行为，或有不按</w:t>
      </w:r>
      <w:r>
        <w:rPr>
          <w:rFonts w:hint="eastAsia" w:ascii="宋体" w:hAnsi="宋体" w:cs="宋体"/>
          <w:sz w:val="28"/>
          <w:szCs w:val="28"/>
          <w:highlight w:val="white"/>
          <w:lang w:eastAsia="zh-CN"/>
        </w:rPr>
        <w:t>询价文件</w:t>
      </w:r>
      <w:r>
        <w:rPr>
          <w:rFonts w:hint="eastAsia" w:ascii="宋体" w:hAnsi="宋体" w:cs="宋体"/>
          <w:sz w:val="28"/>
          <w:szCs w:val="28"/>
          <w:highlight w:val="white"/>
        </w:rPr>
        <w:t>的要求如实提供有关情况、文件、证明等资料的行为，或有所提供的有关情况、文件、证明等资料与经查实的事实不符的行为，且上述行为对该</w:t>
      </w:r>
      <w:r>
        <w:rPr>
          <w:rFonts w:hint="eastAsia" w:ascii="宋体" w:hAnsi="宋体" w:cs="宋体"/>
          <w:sz w:val="28"/>
          <w:szCs w:val="28"/>
          <w:highlight w:val="white"/>
          <w:lang w:eastAsia="zh-CN"/>
        </w:rPr>
        <w:t>供应商</w:t>
      </w:r>
      <w:r>
        <w:rPr>
          <w:rFonts w:hint="eastAsia" w:ascii="宋体" w:hAnsi="宋体" w:cs="宋体"/>
          <w:sz w:val="28"/>
          <w:szCs w:val="28"/>
          <w:highlight w:val="white"/>
        </w:rPr>
        <w:t>有利的，按照不合格</w:t>
      </w:r>
      <w:r>
        <w:rPr>
          <w:rFonts w:hint="eastAsia" w:ascii="宋体" w:hAnsi="宋体" w:cs="宋体"/>
          <w:sz w:val="28"/>
          <w:szCs w:val="28"/>
          <w:highlight w:val="white"/>
          <w:lang w:eastAsia="zh-CN"/>
        </w:rPr>
        <w:t>供应商</w:t>
      </w:r>
      <w:r>
        <w:rPr>
          <w:rFonts w:hint="eastAsia" w:ascii="宋体" w:hAnsi="宋体" w:cs="宋体"/>
          <w:sz w:val="28"/>
          <w:szCs w:val="28"/>
          <w:highlight w:val="white"/>
        </w:rPr>
        <w:t>处理。已被列为</w:t>
      </w:r>
      <w:r>
        <w:rPr>
          <w:rFonts w:hint="eastAsia" w:ascii="宋体" w:hAnsi="宋体" w:cs="宋体"/>
          <w:sz w:val="28"/>
          <w:szCs w:val="28"/>
          <w:highlight w:val="white"/>
          <w:lang w:val="en-US" w:eastAsia="zh-CN"/>
        </w:rPr>
        <w:t>成交候选供应商</w:t>
      </w:r>
      <w:r>
        <w:rPr>
          <w:rFonts w:hint="eastAsia" w:ascii="宋体" w:hAnsi="宋体" w:cs="宋体"/>
          <w:sz w:val="28"/>
          <w:szCs w:val="28"/>
          <w:highlight w:val="white"/>
        </w:rPr>
        <w:t>的，取消其</w:t>
      </w:r>
      <w:r>
        <w:rPr>
          <w:rFonts w:hint="eastAsia" w:ascii="宋体" w:hAnsi="宋体" w:cs="宋体"/>
          <w:sz w:val="28"/>
          <w:szCs w:val="28"/>
          <w:highlight w:val="white"/>
          <w:lang w:val="en-US" w:eastAsia="zh-CN"/>
        </w:rPr>
        <w:t>成交候选供应商</w:t>
      </w:r>
      <w:r>
        <w:rPr>
          <w:rFonts w:hint="eastAsia" w:ascii="宋体" w:hAnsi="宋体" w:cs="宋体"/>
          <w:sz w:val="28"/>
          <w:szCs w:val="28"/>
          <w:highlight w:val="white"/>
        </w:rPr>
        <w:t>资格。已</w:t>
      </w:r>
      <w:r>
        <w:rPr>
          <w:rFonts w:hint="eastAsia" w:ascii="宋体" w:hAnsi="宋体" w:cs="宋体"/>
          <w:sz w:val="28"/>
          <w:szCs w:val="28"/>
          <w:highlight w:val="white"/>
          <w:lang w:val="en-US" w:eastAsia="zh-CN"/>
        </w:rPr>
        <w:t>确定为成交供应商</w:t>
      </w:r>
      <w:r>
        <w:rPr>
          <w:rFonts w:hint="eastAsia" w:ascii="宋体" w:hAnsi="宋体" w:cs="宋体"/>
          <w:sz w:val="28"/>
          <w:szCs w:val="28"/>
          <w:highlight w:val="white"/>
        </w:rPr>
        <w:t>的，依据有关法律法规规章的规定处理。</w:t>
      </w:r>
    </w:p>
    <w:p>
      <w:pPr>
        <w:pStyle w:val="11"/>
        <w:spacing w:before="120" w:after="0" w:line="240" w:lineRule="auto"/>
        <w:rPr>
          <w:rFonts w:hint="eastAsia" w:ascii="宋体" w:hAnsi="宋体" w:cs="宋体"/>
          <w:sz w:val="28"/>
          <w:szCs w:val="28"/>
        </w:rPr>
      </w:pPr>
      <w:r>
        <w:rPr>
          <w:rFonts w:hint="eastAsia" w:ascii="宋体" w:hAnsi="宋体" w:cs="宋体"/>
          <w:sz w:val="28"/>
          <w:szCs w:val="28"/>
          <w:highlight w:val="white"/>
          <w:lang w:val="en-US" w:eastAsia="zh-CN"/>
        </w:rPr>
        <w:t>6</w:t>
      </w:r>
      <w:r>
        <w:rPr>
          <w:rFonts w:hint="eastAsia" w:ascii="宋体" w:hAnsi="宋体" w:cs="宋体"/>
          <w:sz w:val="28"/>
          <w:szCs w:val="28"/>
          <w:highlight w:val="white"/>
        </w:rPr>
        <w:t>.2.3有下列情形之一的，可认定为围标行为的依据：</w:t>
      </w:r>
    </w:p>
    <w:p>
      <w:pPr>
        <w:spacing w:before="120"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（1）不同</w:t>
      </w:r>
      <w:r>
        <w:rPr>
          <w:rFonts w:hint="eastAsia" w:ascii="宋体" w:hAnsi="宋体" w:cs="宋体"/>
          <w:kern w:val="1"/>
          <w:sz w:val="28"/>
          <w:szCs w:val="28"/>
          <w:highlight w:val="white"/>
          <w:lang w:eastAsia="zh-CN"/>
        </w:rPr>
        <w:t>供应商</w:t>
      </w:r>
      <w:r>
        <w:rPr>
          <w:rFonts w:hint="eastAsia" w:ascii="宋体" w:hAnsi="宋体" w:cs="宋体"/>
          <w:kern w:val="1"/>
          <w:sz w:val="28"/>
          <w:szCs w:val="28"/>
          <w:highlight w:val="white"/>
        </w:rPr>
        <w:t>的</w:t>
      </w:r>
      <w:r>
        <w:rPr>
          <w:rFonts w:hint="eastAsia" w:ascii="宋体" w:hAnsi="宋体" w:cs="宋体"/>
          <w:kern w:val="1"/>
          <w:sz w:val="28"/>
          <w:szCs w:val="28"/>
          <w:highlight w:val="white"/>
          <w:lang w:eastAsia="zh-CN"/>
        </w:rPr>
        <w:t>竞价文件</w:t>
      </w:r>
      <w:r>
        <w:rPr>
          <w:rFonts w:hint="eastAsia" w:ascii="宋体" w:hAnsi="宋体" w:cs="宋体"/>
          <w:kern w:val="1"/>
          <w:sz w:val="28"/>
          <w:szCs w:val="28"/>
          <w:highlight w:val="white"/>
        </w:rPr>
        <w:t>内容存在非正常一致的；</w:t>
      </w:r>
    </w:p>
    <w:p>
      <w:pPr>
        <w:spacing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（2）不同</w:t>
      </w:r>
      <w:r>
        <w:rPr>
          <w:rFonts w:hint="eastAsia" w:ascii="宋体" w:hAnsi="宋体" w:cs="宋体"/>
          <w:kern w:val="1"/>
          <w:sz w:val="28"/>
          <w:szCs w:val="28"/>
          <w:highlight w:val="white"/>
          <w:lang w:eastAsia="zh-CN"/>
        </w:rPr>
        <w:t>供应商</w:t>
      </w:r>
      <w:r>
        <w:rPr>
          <w:rFonts w:hint="eastAsia" w:ascii="宋体" w:hAnsi="宋体" w:cs="宋体"/>
          <w:kern w:val="1"/>
          <w:sz w:val="28"/>
          <w:szCs w:val="28"/>
          <w:highlight w:val="white"/>
        </w:rPr>
        <w:t>的</w:t>
      </w:r>
      <w:r>
        <w:rPr>
          <w:rFonts w:hint="eastAsia" w:ascii="宋体" w:hAnsi="宋体" w:cs="宋体"/>
          <w:kern w:val="1"/>
          <w:sz w:val="28"/>
          <w:szCs w:val="28"/>
          <w:highlight w:val="white"/>
          <w:lang w:eastAsia="zh-CN"/>
        </w:rPr>
        <w:t>竞价文件</w:t>
      </w:r>
      <w:r>
        <w:rPr>
          <w:rFonts w:hint="eastAsia" w:ascii="宋体" w:hAnsi="宋体" w:cs="宋体"/>
          <w:kern w:val="1"/>
          <w:sz w:val="28"/>
          <w:szCs w:val="28"/>
          <w:highlight w:val="white"/>
        </w:rPr>
        <w:t>有两处及以上错漏之处一致的； </w:t>
      </w:r>
    </w:p>
    <w:p>
      <w:pPr>
        <w:spacing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（3）不同</w:t>
      </w:r>
      <w:r>
        <w:rPr>
          <w:rFonts w:hint="eastAsia" w:ascii="宋体" w:hAnsi="宋体" w:cs="宋体"/>
          <w:kern w:val="1"/>
          <w:sz w:val="28"/>
          <w:szCs w:val="28"/>
          <w:highlight w:val="white"/>
          <w:lang w:eastAsia="zh-CN"/>
        </w:rPr>
        <w:t>供应商</w:t>
      </w:r>
      <w:r>
        <w:rPr>
          <w:rFonts w:hint="eastAsia" w:ascii="宋体" w:hAnsi="宋体" w:cs="宋体"/>
          <w:kern w:val="1"/>
          <w:sz w:val="28"/>
          <w:szCs w:val="28"/>
          <w:highlight w:val="white"/>
        </w:rPr>
        <w:t>的报价或者报价组成两处及以上出现异常一致的或呈规律性变化的；</w:t>
      </w:r>
    </w:p>
    <w:p>
      <w:pPr>
        <w:spacing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（4）不同</w:t>
      </w:r>
      <w:r>
        <w:rPr>
          <w:rFonts w:hint="eastAsia" w:ascii="宋体" w:hAnsi="宋体" w:cs="宋体"/>
          <w:kern w:val="1"/>
          <w:sz w:val="28"/>
          <w:szCs w:val="28"/>
          <w:highlight w:val="white"/>
          <w:lang w:eastAsia="zh-CN"/>
        </w:rPr>
        <w:t>供应商</w:t>
      </w:r>
      <w:r>
        <w:rPr>
          <w:rFonts w:hint="eastAsia" w:ascii="宋体" w:hAnsi="宋体" w:cs="宋体"/>
          <w:kern w:val="1"/>
          <w:sz w:val="28"/>
          <w:szCs w:val="28"/>
          <w:highlight w:val="white"/>
        </w:rPr>
        <w:t>的</w:t>
      </w:r>
      <w:r>
        <w:rPr>
          <w:rFonts w:hint="eastAsia" w:ascii="宋体" w:hAnsi="宋体" w:cs="宋体"/>
          <w:kern w:val="1"/>
          <w:sz w:val="28"/>
          <w:szCs w:val="28"/>
          <w:highlight w:val="white"/>
          <w:lang w:eastAsia="zh-CN"/>
        </w:rPr>
        <w:t>竞价文件</w:t>
      </w:r>
      <w:r>
        <w:rPr>
          <w:rFonts w:hint="eastAsia" w:ascii="宋体" w:hAnsi="宋体" w:cs="宋体"/>
          <w:kern w:val="1"/>
          <w:sz w:val="28"/>
          <w:szCs w:val="28"/>
          <w:highlight w:val="white"/>
        </w:rPr>
        <w:t>由同一单位或者同一个人编制的；</w:t>
      </w:r>
    </w:p>
    <w:p>
      <w:pPr>
        <w:spacing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（5）不同</w:t>
      </w:r>
      <w:r>
        <w:rPr>
          <w:rFonts w:hint="eastAsia" w:ascii="宋体" w:hAnsi="宋体" w:cs="宋体"/>
          <w:kern w:val="1"/>
          <w:sz w:val="28"/>
          <w:szCs w:val="28"/>
          <w:highlight w:val="white"/>
          <w:lang w:eastAsia="zh-CN"/>
        </w:rPr>
        <w:t>供应商</w:t>
      </w:r>
      <w:r>
        <w:rPr>
          <w:rFonts w:hint="eastAsia" w:ascii="宋体" w:hAnsi="宋体" w:cs="宋体"/>
          <w:kern w:val="1"/>
          <w:sz w:val="28"/>
          <w:szCs w:val="28"/>
          <w:highlight w:val="white"/>
        </w:rPr>
        <w:t>的</w:t>
      </w:r>
      <w:r>
        <w:rPr>
          <w:rFonts w:hint="eastAsia" w:ascii="宋体" w:hAnsi="宋体" w:cs="宋体"/>
          <w:kern w:val="1"/>
          <w:sz w:val="28"/>
          <w:szCs w:val="28"/>
          <w:highlight w:val="white"/>
          <w:lang w:eastAsia="zh-CN"/>
        </w:rPr>
        <w:t>竞价文件</w:t>
      </w:r>
      <w:r>
        <w:rPr>
          <w:rFonts w:hint="eastAsia" w:ascii="宋体" w:hAnsi="宋体" w:cs="宋体"/>
          <w:kern w:val="1"/>
          <w:sz w:val="28"/>
          <w:szCs w:val="28"/>
          <w:highlight w:val="white"/>
        </w:rPr>
        <w:t>载明的项目管理班子成员出现同一人的；</w:t>
      </w:r>
    </w:p>
    <w:p>
      <w:pPr>
        <w:spacing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（6）不同</w:t>
      </w:r>
      <w:r>
        <w:rPr>
          <w:rFonts w:hint="eastAsia" w:ascii="宋体" w:hAnsi="宋体" w:cs="宋体"/>
          <w:kern w:val="1"/>
          <w:sz w:val="28"/>
          <w:szCs w:val="28"/>
          <w:highlight w:val="white"/>
          <w:lang w:eastAsia="zh-CN"/>
        </w:rPr>
        <w:t>供应商</w:t>
      </w:r>
      <w:r>
        <w:rPr>
          <w:rFonts w:hint="eastAsia" w:ascii="宋体" w:hAnsi="宋体" w:cs="宋体"/>
          <w:kern w:val="1"/>
          <w:sz w:val="28"/>
          <w:szCs w:val="28"/>
          <w:highlight w:val="white"/>
        </w:rPr>
        <w:t>的</w:t>
      </w:r>
      <w:r>
        <w:rPr>
          <w:rFonts w:hint="eastAsia" w:ascii="宋体" w:hAnsi="宋体" w:cs="宋体"/>
          <w:kern w:val="1"/>
          <w:sz w:val="28"/>
          <w:szCs w:val="28"/>
          <w:highlight w:val="white"/>
          <w:lang w:eastAsia="zh-CN"/>
        </w:rPr>
        <w:t>竞价文件</w:t>
      </w:r>
      <w:r>
        <w:rPr>
          <w:rFonts w:hint="eastAsia" w:ascii="宋体" w:hAnsi="宋体" w:cs="宋体"/>
          <w:kern w:val="1"/>
          <w:sz w:val="28"/>
          <w:szCs w:val="28"/>
          <w:highlight w:val="white"/>
        </w:rPr>
        <w:t>相互混装的；</w:t>
      </w:r>
    </w:p>
    <w:p>
      <w:pPr>
        <w:spacing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（7）不同</w:t>
      </w:r>
      <w:r>
        <w:rPr>
          <w:rFonts w:hint="eastAsia" w:ascii="宋体" w:hAnsi="宋体" w:cs="宋体"/>
          <w:kern w:val="1"/>
          <w:sz w:val="28"/>
          <w:szCs w:val="28"/>
          <w:highlight w:val="white"/>
          <w:lang w:eastAsia="zh-CN"/>
        </w:rPr>
        <w:t>供应商</w:t>
      </w:r>
      <w:r>
        <w:rPr>
          <w:rFonts w:hint="eastAsia" w:ascii="宋体" w:hAnsi="宋体" w:cs="宋体"/>
          <w:kern w:val="1"/>
          <w:sz w:val="28"/>
          <w:szCs w:val="28"/>
          <w:highlight w:val="white"/>
        </w:rPr>
        <w:t>委托同一人</w:t>
      </w:r>
      <w:r>
        <w:rPr>
          <w:rFonts w:hint="eastAsia" w:ascii="宋体" w:hAnsi="宋体" w:cs="宋体"/>
          <w:kern w:val="1"/>
          <w:sz w:val="28"/>
          <w:szCs w:val="28"/>
          <w:highlight w:val="white"/>
          <w:lang w:val="en-US" w:eastAsia="zh-CN"/>
        </w:rPr>
        <w:t>竞价</w:t>
      </w:r>
      <w:r>
        <w:rPr>
          <w:rFonts w:hint="eastAsia" w:ascii="宋体" w:hAnsi="宋体" w:cs="宋体"/>
          <w:kern w:val="1"/>
          <w:sz w:val="28"/>
          <w:szCs w:val="28"/>
          <w:highlight w:val="white"/>
        </w:rPr>
        <w:t>的；</w:t>
      </w:r>
    </w:p>
    <w:p>
      <w:pPr>
        <w:spacing w:line="240" w:lineRule="auto"/>
        <w:ind w:firstLine="420"/>
        <w:rPr>
          <w:rFonts w:hint="eastAsia" w:ascii="宋体" w:hAnsi="宋体" w:cs="宋体"/>
          <w:kern w:val="1"/>
          <w:sz w:val="28"/>
          <w:szCs w:val="28"/>
        </w:rPr>
      </w:pPr>
      <w:r>
        <w:rPr>
          <w:rFonts w:hint="eastAsia" w:ascii="宋体" w:hAnsi="宋体" w:cs="宋体"/>
          <w:kern w:val="1"/>
          <w:sz w:val="28"/>
          <w:szCs w:val="28"/>
          <w:highlight w:val="white"/>
        </w:rPr>
        <w:t>（8）其他围标情形。</w:t>
      </w:r>
    </w:p>
    <w:p>
      <w:pPr>
        <w:pStyle w:val="60"/>
        <w:spacing w:line="240" w:lineRule="auto"/>
        <w:ind w:firstLine="420"/>
        <w:rPr>
          <w:rFonts w:hint="eastAsia" w:ascii="宋体" w:hAnsi="宋体" w:cs="宋体"/>
          <w:sz w:val="28"/>
          <w:szCs w:val="28"/>
        </w:rPr>
      </w:pPr>
      <w:r>
        <w:rPr>
          <w:rFonts w:hint="eastAsia" w:ascii="宋体" w:hAnsi="宋体" w:cs="宋体"/>
          <w:sz w:val="28"/>
          <w:szCs w:val="28"/>
          <w:highlight w:val="white"/>
          <w:lang w:val="en-US" w:eastAsia="zh-CN"/>
        </w:rPr>
        <w:t>6</w:t>
      </w:r>
      <w:r>
        <w:rPr>
          <w:rFonts w:hint="eastAsia" w:ascii="宋体" w:hAnsi="宋体" w:cs="宋体"/>
          <w:sz w:val="28"/>
          <w:szCs w:val="28"/>
          <w:highlight w:val="white"/>
        </w:rPr>
        <w:t>.2.</w:t>
      </w:r>
      <w:r>
        <w:rPr>
          <w:rFonts w:hint="eastAsia" w:ascii="宋体" w:hAnsi="宋体" w:cs="宋体"/>
          <w:sz w:val="28"/>
          <w:szCs w:val="28"/>
          <w:highlight w:val="white"/>
          <w:lang w:val="en-US" w:eastAsia="zh-CN"/>
        </w:rPr>
        <w:t>4</w:t>
      </w:r>
      <w:r>
        <w:rPr>
          <w:rFonts w:hint="eastAsia" w:ascii="宋体" w:hAnsi="宋体" w:cs="宋体"/>
          <w:sz w:val="28"/>
          <w:szCs w:val="28"/>
          <w:highlight w:val="white"/>
        </w:rPr>
        <w:t xml:space="preserve"> 经查实</w:t>
      </w:r>
      <w:r>
        <w:rPr>
          <w:rFonts w:hint="eastAsia" w:ascii="宋体" w:hAnsi="宋体" w:cs="宋体"/>
          <w:sz w:val="28"/>
          <w:szCs w:val="28"/>
          <w:highlight w:val="white"/>
          <w:lang w:eastAsia="zh-CN"/>
        </w:rPr>
        <w:t>供应商</w:t>
      </w:r>
      <w:r>
        <w:rPr>
          <w:rFonts w:hint="eastAsia" w:ascii="宋体" w:hAnsi="宋体" w:cs="宋体"/>
          <w:sz w:val="28"/>
          <w:szCs w:val="28"/>
          <w:highlight w:val="white"/>
        </w:rPr>
        <w:t>存在串通</w:t>
      </w:r>
      <w:r>
        <w:rPr>
          <w:rFonts w:hint="eastAsia" w:ascii="宋体" w:hAnsi="宋体" w:cs="宋体"/>
          <w:sz w:val="28"/>
          <w:szCs w:val="28"/>
          <w:highlight w:val="white"/>
          <w:lang w:val="en-US" w:eastAsia="zh-CN"/>
        </w:rPr>
        <w:t>竞标</w:t>
      </w:r>
      <w:r>
        <w:rPr>
          <w:rFonts w:hint="eastAsia" w:ascii="宋体" w:hAnsi="宋体" w:cs="宋体"/>
          <w:sz w:val="28"/>
          <w:szCs w:val="28"/>
          <w:highlight w:val="white"/>
        </w:rPr>
        <w:t>等违法行为的，一定期限内禁止参与本集团所有投标活动；情节严重的移交相关职能部门或公安机关处理。</w:t>
      </w:r>
    </w:p>
    <w:p>
      <w:pPr>
        <w:pStyle w:val="6"/>
        <w:spacing w:line="240" w:lineRule="auto"/>
        <w:rPr>
          <w:rFonts w:hint="eastAsia" w:ascii="宋体" w:hAnsi="宋体" w:cs="宋体"/>
          <w:b/>
          <w:bCs/>
          <w:kern w:val="1"/>
          <w:sz w:val="28"/>
          <w:szCs w:val="28"/>
        </w:rPr>
      </w:pPr>
      <w:r>
        <w:rPr>
          <w:rFonts w:hint="eastAsia" w:ascii="宋体" w:hAnsi="宋体" w:cs="宋体"/>
          <w:b/>
          <w:bCs/>
          <w:kern w:val="1"/>
          <w:sz w:val="28"/>
          <w:szCs w:val="28"/>
          <w:highlight w:val="white"/>
          <w:lang w:val="en-US" w:eastAsia="zh-CN"/>
        </w:rPr>
        <w:t>7.</w:t>
      </w:r>
      <w:r>
        <w:rPr>
          <w:rFonts w:hint="eastAsia" w:ascii="宋体" w:hAnsi="宋体" w:cs="宋体"/>
          <w:b/>
          <w:bCs/>
          <w:kern w:val="1"/>
          <w:sz w:val="28"/>
          <w:szCs w:val="28"/>
          <w:highlight w:val="white"/>
        </w:rPr>
        <w:t>投诉</w:t>
      </w:r>
    </w:p>
    <w:p>
      <w:pPr>
        <w:pStyle w:val="60"/>
        <w:spacing w:line="240" w:lineRule="auto"/>
        <w:ind w:firstLine="560" w:firstLineChars="200"/>
        <w:jc w:val="left"/>
        <w:rPr>
          <w:rFonts w:hint="eastAsia" w:ascii="宋体" w:hAnsi="宋体" w:cs="宋体"/>
          <w:sz w:val="28"/>
          <w:szCs w:val="28"/>
          <w:highlight w:val="white"/>
        </w:rPr>
      </w:pPr>
      <w:r>
        <w:rPr>
          <w:rFonts w:hint="eastAsia" w:ascii="宋体" w:hAnsi="宋体" w:cs="宋体"/>
          <w:sz w:val="28"/>
          <w:szCs w:val="28"/>
          <w:highlight w:val="white"/>
          <w:lang w:eastAsia="zh-CN"/>
        </w:rPr>
        <w:t>供应商</w:t>
      </w:r>
      <w:r>
        <w:rPr>
          <w:rFonts w:hint="eastAsia" w:ascii="宋体" w:hAnsi="宋体" w:cs="宋体"/>
          <w:sz w:val="28"/>
          <w:szCs w:val="28"/>
          <w:highlight w:val="white"/>
        </w:rPr>
        <w:t>和其他利害关系人认为本次招选活动违反长沙城市发展集团有限公司</w:t>
      </w:r>
      <w:r>
        <w:rPr>
          <w:rFonts w:hint="eastAsia" w:ascii="宋体" w:hAnsi="宋体" w:cs="宋体"/>
          <w:sz w:val="28"/>
          <w:szCs w:val="28"/>
          <w:highlight w:val="white"/>
          <w:lang w:val="en-US" w:eastAsia="zh-CN"/>
        </w:rPr>
        <w:t>采购管理</w:t>
      </w:r>
      <w:r>
        <w:rPr>
          <w:rFonts w:hint="eastAsia" w:ascii="宋体" w:hAnsi="宋体" w:cs="宋体"/>
          <w:sz w:val="28"/>
          <w:szCs w:val="28"/>
          <w:highlight w:val="white"/>
        </w:rPr>
        <w:t>制度相关规定的，有权向长沙城市发展集团有限公司纪检监察室投诉。</w:t>
      </w:r>
    </w:p>
    <w:p>
      <w:pPr>
        <w:pStyle w:val="60"/>
        <w:spacing w:line="400" w:lineRule="exact"/>
        <w:jc w:val="both"/>
        <w:rPr>
          <w:rFonts w:hint="eastAsia" w:ascii="宋体" w:hAnsi="宋体" w:cs="宋体"/>
          <w:sz w:val="21"/>
          <w:highlight w:val="white"/>
          <w:lang w:val="en-US" w:eastAsia="zh-CN"/>
        </w:rPr>
      </w:pPr>
    </w:p>
    <w:p>
      <w:pPr>
        <w:pStyle w:val="60"/>
        <w:widowControl w:val="0"/>
        <w:adjustRightInd w:val="0"/>
        <w:snapToGrid w:val="0"/>
        <w:spacing w:line="400" w:lineRule="exact"/>
        <w:ind w:left="105" w:leftChars="50" w:firstLine="315" w:firstLineChars="150"/>
        <w:rPr>
          <w:rFonts w:hint="eastAsia" w:ascii="宋体" w:hAnsi="宋体" w:cs="宋体"/>
          <w:sz w:val="21"/>
        </w:rPr>
      </w:pPr>
    </w:p>
    <w:p>
      <w:pPr>
        <w:rPr>
          <w:rFonts w:hint="eastAsia" w:ascii="Times New Roman" w:hAnsi="Times New Roman" w:eastAsia="黑体" w:cs="Times New Roman"/>
          <w:spacing w:val="-2"/>
          <w:kern w:val="2"/>
          <w:sz w:val="32"/>
          <w:szCs w:val="24"/>
          <w:lang w:val="en-US" w:eastAsia="zh-CN" w:bidi="ar-SA"/>
        </w:rPr>
      </w:pPr>
      <w:bookmarkStart w:id="8" w:name="_Toc423426391"/>
      <w:r>
        <w:rPr>
          <w:rFonts w:hint="eastAsia" w:ascii="Times New Roman" w:hAnsi="Times New Roman" w:eastAsia="黑体" w:cs="Times New Roman"/>
          <w:spacing w:val="-2"/>
          <w:kern w:val="2"/>
          <w:sz w:val="32"/>
          <w:szCs w:val="24"/>
          <w:lang w:val="en-US" w:eastAsia="zh-CN" w:bidi="ar-SA"/>
        </w:rPr>
        <w:br w:type="page"/>
      </w:r>
    </w:p>
    <w:p>
      <w:pPr>
        <w:pStyle w:val="3"/>
        <w:spacing w:before="156" w:after="156"/>
        <w:rPr>
          <w:rFonts w:hint="default"/>
          <w:sz w:val="40"/>
          <w:szCs w:val="32"/>
          <w:lang w:val="en-US" w:eastAsia="zh-CN"/>
        </w:rPr>
      </w:pPr>
      <w:bookmarkStart w:id="9" w:name="_Toc27962"/>
      <w:r>
        <w:rPr>
          <w:rFonts w:hint="eastAsia"/>
          <w:sz w:val="40"/>
          <w:szCs w:val="32"/>
          <w:lang w:val="en-US" w:eastAsia="zh-CN"/>
        </w:rPr>
        <w:t>第三章  合同</w:t>
      </w:r>
      <w:bookmarkEnd w:id="8"/>
      <w:r>
        <w:rPr>
          <w:rFonts w:hint="eastAsia"/>
          <w:sz w:val="40"/>
          <w:szCs w:val="32"/>
          <w:lang w:val="en-US" w:eastAsia="zh-CN"/>
        </w:rPr>
        <w:t>主要条款</w:t>
      </w:r>
      <w:bookmarkEnd w:id="9"/>
    </w:p>
    <w:p>
      <w:pPr>
        <w:spacing w:line="276" w:lineRule="auto"/>
        <w:ind w:right="420"/>
        <w:jc w:val="center"/>
        <w:rPr>
          <w:rFonts w:hint="default" w:ascii="宋体" w:hAnsi="宋体" w:eastAsia="宋体" w:cs="宋体"/>
          <w:color w:val="auto"/>
          <w:szCs w:val="21"/>
          <w:u w:val="single"/>
          <w:lang w:val="en-US" w:eastAsia="zh-CN"/>
        </w:rPr>
      </w:pPr>
      <w:r>
        <w:rPr>
          <w:rFonts w:hint="eastAsia" w:ascii="宋体" w:hAnsi="宋体" w:cs="宋体"/>
          <w:color w:val="auto"/>
          <w:szCs w:val="21"/>
        </w:rPr>
        <w:t xml:space="preserve">                             </w:t>
      </w:r>
    </w:p>
    <w:p>
      <w:pPr>
        <w:spacing w:line="276" w:lineRule="auto"/>
        <w:rPr>
          <w:rFonts w:hint="eastAsia" w:ascii="宋体" w:hAnsi="宋体" w:cs="宋体"/>
          <w:b/>
          <w:bCs/>
          <w:color w:val="auto"/>
          <w:sz w:val="48"/>
          <w:szCs w:val="48"/>
        </w:rPr>
      </w:pPr>
    </w:p>
    <w:p>
      <w:pPr>
        <w:spacing w:line="276" w:lineRule="auto"/>
        <w:rPr>
          <w:rFonts w:ascii="宋体" w:hAnsi="宋体" w:cs="宋体"/>
          <w:b/>
          <w:bCs/>
          <w:color w:val="auto"/>
          <w:sz w:val="48"/>
          <w:szCs w:val="48"/>
        </w:rPr>
      </w:pPr>
    </w:p>
    <w:p>
      <w:pPr>
        <w:spacing w:line="360" w:lineRule="auto"/>
        <w:ind w:firstLine="4979" w:firstLineChars="1550"/>
        <w:rPr>
          <w:color w:val="auto"/>
          <w:highlight w:val="none"/>
        </w:rPr>
      </w:pPr>
      <w:r>
        <w:rPr>
          <w:rFonts w:hint="eastAsia" w:ascii="仿宋_GB2312" w:hAnsi="宋体" w:eastAsia="仿宋_GB2312" w:cs="宋体"/>
          <w:b/>
          <w:color w:val="auto"/>
          <w:sz w:val="32"/>
          <w:szCs w:val="32"/>
          <w:highlight w:val="none"/>
        </w:rPr>
        <w:t>合同编号：</w:t>
      </w:r>
      <w:r>
        <w:rPr>
          <w:rFonts w:hint="eastAsia" w:ascii="仿宋_GB2312" w:hAnsi="宋体" w:eastAsia="仿宋_GB2312" w:cs="宋体"/>
          <w:b/>
          <w:color w:val="auto"/>
          <w:sz w:val="32"/>
          <w:szCs w:val="32"/>
          <w:highlight w:val="none"/>
          <w:u w:val="single"/>
        </w:rPr>
        <w:t xml:space="preserve">                  </w:t>
      </w:r>
    </w:p>
    <w:p>
      <w:pPr>
        <w:rPr>
          <w:color w:val="auto"/>
          <w:highlight w:val="none"/>
        </w:rPr>
      </w:pPr>
    </w:p>
    <w:p>
      <w:pPr>
        <w:rPr>
          <w:color w:val="auto"/>
          <w:highlight w:val="none"/>
        </w:rPr>
      </w:pPr>
    </w:p>
    <w:p>
      <w:pPr>
        <w:spacing w:line="276" w:lineRule="auto"/>
        <w:jc w:val="center"/>
        <w:rPr>
          <w:rFonts w:ascii="方正小标宋简体" w:hAnsi="方正小标宋简体" w:eastAsia="方正小标宋简体" w:cs="方正小标宋简体"/>
          <w:b/>
          <w:color w:val="000000"/>
          <w:kern w:val="0"/>
          <w:sz w:val="72"/>
          <w:szCs w:val="72"/>
        </w:rPr>
      </w:pPr>
      <w:r>
        <w:rPr>
          <w:rFonts w:hint="eastAsia" w:ascii="方正小标宋简体" w:hAnsi="方正小标宋简体" w:eastAsia="方正小标宋简体" w:cs="方正小标宋简体"/>
          <w:b/>
          <w:color w:val="000000"/>
          <w:kern w:val="0"/>
          <w:sz w:val="72"/>
          <w:szCs w:val="72"/>
          <w:lang w:eastAsia="zh-CN"/>
        </w:rPr>
        <w:t>窗帘</w:t>
      </w:r>
      <w:r>
        <w:rPr>
          <w:rFonts w:hint="eastAsia" w:ascii="方正小标宋简体" w:hAnsi="方正小标宋简体" w:eastAsia="方正小标宋简体" w:cs="方正小标宋简体"/>
          <w:b/>
          <w:color w:val="000000"/>
          <w:kern w:val="0"/>
          <w:sz w:val="72"/>
          <w:szCs w:val="72"/>
          <w:lang w:val="en-US" w:eastAsia="zh-CN"/>
        </w:rPr>
        <w:t>采购及安装</w:t>
      </w:r>
      <w:r>
        <w:rPr>
          <w:rFonts w:hint="eastAsia" w:ascii="方正小标宋简体" w:hAnsi="方正小标宋简体" w:eastAsia="方正小标宋简体" w:cs="方正小标宋简体"/>
          <w:b/>
          <w:color w:val="000000"/>
          <w:kern w:val="0"/>
          <w:sz w:val="72"/>
          <w:szCs w:val="72"/>
        </w:rPr>
        <w:t>合同</w:t>
      </w:r>
    </w:p>
    <w:p>
      <w:pPr>
        <w:jc w:val="center"/>
        <w:rPr>
          <w:rFonts w:ascii="宋体" w:hAnsi="宋体" w:eastAsia="宋体" w:cs="宋体"/>
          <w:color w:val="auto"/>
          <w:kern w:val="0"/>
          <w:sz w:val="24"/>
          <w:szCs w:val="24"/>
        </w:rPr>
      </w:pPr>
    </w:p>
    <w:p>
      <w:pPr>
        <w:spacing w:line="1000" w:lineRule="exact"/>
        <w:ind w:firstLine="643" w:firstLineChars="200"/>
        <w:rPr>
          <w:rFonts w:ascii="仿宋_GB2312" w:hAnsi="仿宋_GB2312" w:eastAsia="仿宋_GB2312" w:cs="仿宋_GB2312"/>
          <w:b/>
          <w:color w:val="000000"/>
          <w:kern w:val="0"/>
          <w:sz w:val="32"/>
          <w:szCs w:val="32"/>
          <w:lang w:bidi="ar"/>
        </w:rPr>
      </w:pPr>
      <w:r>
        <w:rPr>
          <w:rFonts w:hint="eastAsia" w:ascii="仿宋_GB2312" w:hAnsi="仿宋_GB2312" w:eastAsia="仿宋_GB2312" w:cs="仿宋_GB2312"/>
          <w:b/>
          <w:color w:val="000000"/>
          <w:kern w:val="0"/>
          <w:sz w:val="32"/>
          <w:szCs w:val="32"/>
          <w:lang w:bidi="ar"/>
        </w:rPr>
        <w:t>项目名称：</w:t>
      </w:r>
      <w:r>
        <w:rPr>
          <w:rFonts w:ascii="仿宋_GB2312" w:hAnsi="仿宋_GB2312" w:eastAsia="仿宋_GB2312" w:cs="仿宋_GB2312"/>
          <w:b/>
          <w:color w:val="000000"/>
          <w:kern w:val="0"/>
          <w:sz w:val="32"/>
          <w:szCs w:val="32"/>
          <w:u w:val="single"/>
          <w:lang w:bidi="ar"/>
        </w:rPr>
        <w:t xml:space="preserve"> </w:t>
      </w:r>
      <w:r>
        <w:rPr>
          <w:rFonts w:hint="eastAsia" w:ascii="仿宋_GB2312" w:hAnsi="仿宋_GB2312" w:eastAsia="仿宋_GB2312" w:cs="仿宋_GB2312"/>
          <w:b/>
          <w:color w:val="000000"/>
          <w:kern w:val="0"/>
          <w:sz w:val="32"/>
          <w:szCs w:val="32"/>
          <w:u w:val="single"/>
          <w:lang w:eastAsia="zh-CN" w:bidi="ar"/>
        </w:rPr>
        <w:t xml:space="preserve"> 滨江服务公寓项目窗帘采购及安装</w:t>
      </w:r>
      <w:r>
        <w:rPr>
          <w:rFonts w:ascii="仿宋_GB2312" w:hAnsi="仿宋_GB2312" w:eastAsia="仿宋_GB2312" w:cs="仿宋_GB2312"/>
          <w:b/>
          <w:color w:val="000000"/>
          <w:kern w:val="0"/>
          <w:sz w:val="32"/>
          <w:szCs w:val="32"/>
          <w:lang w:bidi="ar"/>
        </w:rPr>
        <w:t xml:space="preserve">       </w:t>
      </w:r>
    </w:p>
    <w:p>
      <w:pPr>
        <w:spacing w:line="1000" w:lineRule="exact"/>
        <w:ind w:firstLine="643" w:firstLineChars="200"/>
        <w:rPr>
          <w:rFonts w:ascii="仿宋_GB2312" w:hAnsi="仿宋_GB2312" w:eastAsia="仿宋_GB2312" w:cs="仿宋_GB2312"/>
          <w:b/>
          <w:color w:val="000000"/>
          <w:kern w:val="0"/>
          <w:sz w:val="32"/>
          <w:szCs w:val="32"/>
          <w:lang w:bidi="ar"/>
        </w:rPr>
      </w:pPr>
      <w:r>
        <w:rPr>
          <w:rFonts w:hint="eastAsia" w:ascii="仿宋_GB2312" w:hAnsi="仿宋_GB2312" w:eastAsia="仿宋_GB2312" w:cs="仿宋_GB2312"/>
          <w:b/>
          <w:color w:val="000000"/>
          <w:kern w:val="0"/>
          <w:sz w:val="32"/>
          <w:szCs w:val="32"/>
          <w:lang w:bidi="ar"/>
        </w:rPr>
        <w:t>项目地址：</w:t>
      </w:r>
      <w:r>
        <w:rPr>
          <w:rFonts w:ascii="仿宋_GB2312" w:hAnsi="仿宋_GB2312" w:eastAsia="仿宋_GB2312" w:cs="仿宋_GB2312"/>
          <w:b/>
          <w:color w:val="000000"/>
          <w:kern w:val="0"/>
          <w:sz w:val="32"/>
          <w:szCs w:val="32"/>
          <w:u w:val="single"/>
          <w:lang w:bidi="ar"/>
        </w:rPr>
        <w:t xml:space="preserve">  </w:t>
      </w:r>
      <w:r>
        <w:rPr>
          <w:rFonts w:hint="eastAsia" w:ascii="仿宋_GB2312" w:hAnsi="仿宋_GB2312" w:eastAsia="仿宋_GB2312" w:cs="仿宋_GB2312"/>
          <w:b/>
          <w:color w:val="000000"/>
          <w:kern w:val="0"/>
          <w:sz w:val="32"/>
          <w:szCs w:val="32"/>
          <w:u w:val="single"/>
          <w:lang w:val="en-US" w:eastAsia="zh-CN" w:bidi="ar"/>
        </w:rPr>
        <w:t xml:space="preserve">湖南省长沙市岳麓区        </w:t>
      </w:r>
      <w:r>
        <w:rPr>
          <w:rFonts w:ascii="仿宋_GB2312" w:hAnsi="仿宋_GB2312" w:eastAsia="仿宋_GB2312" w:cs="仿宋_GB2312"/>
          <w:b/>
          <w:color w:val="000000"/>
          <w:kern w:val="0"/>
          <w:sz w:val="32"/>
          <w:szCs w:val="32"/>
          <w:u w:val="single"/>
          <w:lang w:bidi="ar"/>
        </w:rPr>
        <w:t xml:space="preserve"> </w:t>
      </w:r>
      <w:r>
        <w:rPr>
          <w:rFonts w:ascii="仿宋_GB2312" w:hAnsi="仿宋_GB2312" w:eastAsia="仿宋_GB2312" w:cs="仿宋_GB2312"/>
          <w:b/>
          <w:color w:val="000000"/>
          <w:kern w:val="0"/>
          <w:sz w:val="32"/>
          <w:szCs w:val="32"/>
          <w:lang w:bidi="ar"/>
        </w:rPr>
        <w:t xml:space="preserve">          </w:t>
      </w:r>
    </w:p>
    <w:p>
      <w:pPr>
        <w:spacing w:line="1000" w:lineRule="exact"/>
        <w:ind w:firstLine="643" w:firstLineChars="200"/>
        <w:rPr>
          <w:rFonts w:ascii="仿宋_GB2312" w:hAnsi="仿宋_GB2312" w:eastAsia="仿宋_GB2312" w:cs="仿宋_GB2312"/>
          <w:b/>
          <w:color w:val="000000"/>
          <w:kern w:val="0"/>
          <w:sz w:val="32"/>
          <w:szCs w:val="32"/>
          <w:lang w:bidi="ar"/>
        </w:rPr>
      </w:pPr>
      <w:r>
        <w:rPr>
          <w:rFonts w:hint="eastAsia" w:ascii="仿宋_GB2312" w:hAnsi="仿宋_GB2312" w:eastAsia="仿宋_GB2312" w:cs="仿宋_GB2312"/>
          <w:b/>
          <w:color w:val="000000"/>
          <w:kern w:val="0"/>
          <w:sz w:val="32"/>
          <w:szCs w:val="32"/>
          <w:lang w:bidi="ar"/>
        </w:rPr>
        <w:t>甲</w:t>
      </w:r>
      <w:r>
        <w:rPr>
          <w:rFonts w:ascii="仿宋_GB2312" w:hAnsi="仿宋_GB2312" w:eastAsia="仿宋_GB2312" w:cs="仿宋_GB2312"/>
          <w:b/>
          <w:color w:val="000000"/>
          <w:kern w:val="0"/>
          <w:sz w:val="32"/>
          <w:szCs w:val="32"/>
          <w:lang w:bidi="ar"/>
        </w:rPr>
        <w:t xml:space="preserve">    </w:t>
      </w:r>
      <w:r>
        <w:rPr>
          <w:rFonts w:hint="eastAsia" w:ascii="仿宋_GB2312" w:hAnsi="仿宋_GB2312" w:eastAsia="仿宋_GB2312" w:cs="仿宋_GB2312"/>
          <w:b/>
          <w:color w:val="000000"/>
          <w:kern w:val="0"/>
          <w:sz w:val="32"/>
          <w:szCs w:val="32"/>
          <w:lang w:bidi="ar"/>
        </w:rPr>
        <w:t>方：</w:t>
      </w:r>
      <w:r>
        <w:rPr>
          <w:rFonts w:ascii="仿宋_GB2312" w:hAnsi="仿宋_GB2312" w:eastAsia="仿宋_GB2312" w:cs="仿宋_GB2312"/>
          <w:b/>
          <w:color w:val="000000"/>
          <w:kern w:val="0"/>
          <w:sz w:val="32"/>
          <w:szCs w:val="32"/>
          <w:u w:val="single"/>
          <w:lang w:bidi="ar"/>
        </w:rPr>
        <w:t xml:space="preserve">  </w:t>
      </w:r>
      <w:r>
        <w:rPr>
          <w:rFonts w:hint="eastAsia" w:ascii="仿宋_GB2312" w:hAnsi="仿宋_GB2312" w:eastAsia="仿宋_GB2312" w:cs="仿宋_GB2312"/>
          <w:b/>
          <w:color w:val="000000"/>
          <w:kern w:val="0"/>
          <w:sz w:val="32"/>
          <w:szCs w:val="32"/>
          <w:u w:val="single"/>
          <w:lang w:bidi="ar"/>
        </w:rPr>
        <w:t>长沙城发恒晟置业有限公司</w:t>
      </w:r>
      <w:r>
        <w:rPr>
          <w:rFonts w:ascii="仿宋_GB2312" w:hAnsi="仿宋_GB2312" w:eastAsia="仿宋_GB2312" w:cs="仿宋_GB2312"/>
          <w:b/>
          <w:color w:val="000000"/>
          <w:kern w:val="0"/>
          <w:sz w:val="32"/>
          <w:szCs w:val="32"/>
          <w:lang w:bidi="ar"/>
        </w:rPr>
        <w:t xml:space="preserve">             </w:t>
      </w:r>
    </w:p>
    <w:p>
      <w:pPr>
        <w:spacing w:line="1000" w:lineRule="exact"/>
        <w:ind w:firstLine="643" w:firstLineChars="200"/>
        <w:rPr>
          <w:rFonts w:ascii="仿宋_GB2312" w:hAnsi="仿宋_GB2312" w:eastAsia="仿宋_GB2312" w:cs="仿宋_GB2312"/>
          <w:b/>
          <w:color w:val="000000"/>
          <w:kern w:val="0"/>
          <w:sz w:val="32"/>
          <w:szCs w:val="32"/>
          <w:lang w:bidi="ar"/>
        </w:rPr>
      </w:pPr>
      <w:r>
        <w:rPr>
          <w:rFonts w:hint="eastAsia" w:ascii="仿宋_GB2312" w:hAnsi="仿宋_GB2312" w:eastAsia="仿宋_GB2312" w:cs="仿宋_GB2312"/>
          <w:b/>
          <w:color w:val="000000"/>
          <w:kern w:val="0"/>
          <w:sz w:val="32"/>
          <w:szCs w:val="32"/>
          <w:lang w:bidi="ar"/>
        </w:rPr>
        <w:t>乙</w:t>
      </w:r>
      <w:r>
        <w:rPr>
          <w:rFonts w:ascii="仿宋_GB2312" w:hAnsi="仿宋_GB2312" w:eastAsia="仿宋_GB2312" w:cs="仿宋_GB2312"/>
          <w:b/>
          <w:color w:val="000000"/>
          <w:kern w:val="0"/>
          <w:sz w:val="32"/>
          <w:szCs w:val="32"/>
          <w:lang w:bidi="ar"/>
        </w:rPr>
        <w:t xml:space="preserve">    </w:t>
      </w:r>
      <w:r>
        <w:rPr>
          <w:rFonts w:hint="eastAsia" w:ascii="仿宋_GB2312" w:hAnsi="仿宋_GB2312" w:eastAsia="仿宋_GB2312" w:cs="仿宋_GB2312"/>
          <w:b/>
          <w:color w:val="000000"/>
          <w:kern w:val="0"/>
          <w:sz w:val="32"/>
          <w:szCs w:val="32"/>
          <w:lang w:bidi="ar"/>
        </w:rPr>
        <w:t>方：</w:t>
      </w:r>
      <w:r>
        <w:rPr>
          <w:rFonts w:ascii="仿宋_GB2312" w:hAnsi="仿宋_GB2312" w:eastAsia="仿宋_GB2312" w:cs="仿宋_GB2312"/>
          <w:b/>
          <w:color w:val="000000"/>
          <w:kern w:val="0"/>
          <w:sz w:val="32"/>
          <w:szCs w:val="32"/>
          <w:u w:val="single"/>
          <w:lang w:bidi="ar"/>
        </w:rPr>
        <w:t xml:space="preserve">                             </w:t>
      </w:r>
      <w:r>
        <w:rPr>
          <w:rFonts w:ascii="仿宋_GB2312" w:hAnsi="仿宋_GB2312" w:eastAsia="仿宋_GB2312" w:cs="仿宋_GB2312"/>
          <w:b/>
          <w:color w:val="000000"/>
          <w:kern w:val="0"/>
          <w:sz w:val="32"/>
          <w:szCs w:val="32"/>
          <w:lang w:bidi="ar"/>
        </w:rPr>
        <w:t xml:space="preserve">          </w:t>
      </w:r>
    </w:p>
    <w:p>
      <w:pPr>
        <w:spacing w:line="1000" w:lineRule="exact"/>
        <w:ind w:firstLine="643" w:firstLineChars="200"/>
        <w:rPr>
          <w:rFonts w:ascii="仿宋_GB2312" w:hAnsi="仿宋_GB2312" w:eastAsia="仿宋_GB2312" w:cs="仿宋_GB2312"/>
          <w:b/>
          <w:color w:val="000000"/>
          <w:kern w:val="0"/>
          <w:sz w:val="32"/>
          <w:szCs w:val="32"/>
          <w:lang w:bidi="ar"/>
        </w:rPr>
      </w:pPr>
      <w:r>
        <w:rPr>
          <w:rFonts w:hint="eastAsia" w:ascii="仿宋_GB2312" w:hAnsi="仿宋_GB2312" w:eastAsia="仿宋_GB2312" w:cs="仿宋_GB2312"/>
          <w:b/>
          <w:color w:val="000000"/>
          <w:kern w:val="0"/>
          <w:sz w:val="32"/>
          <w:szCs w:val="32"/>
          <w:lang w:bidi="ar"/>
        </w:rPr>
        <w:t>签约地点：</w:t>
      </w:r>
      <w:r>
        <w:rPr>
          <w:rFonts w:ascii="仿宋_GB2312" w:hAnsi="仿宋_GB2312" w:eastAsia="仿宋_GB2312" w:cs="仿宋_GB2312"/>
          <w:b/>
          <w:color w:val="000000"/>
          <w:kern w:val="0"/>
          <w:sz w:val="32"/>
          <w:szCs w:val="32"/>
          <w:u w:val="single"/>
          <w:lang w:bidi="ar"/>
        </w:rPr>
        <w:t xml:space="preserve">                          </w:t>
      </w:r>
      <w:r>
        <w:rPr>
          <w:rFonts w:ascii="仿宋_GB2312" w:hAnsi="仿宋_GB2312" w:eastAsia="仿宋_GB2312" w:cs="仿宋_GB2312"/>
          <w:b/>
          <w:color w:val="000000"/>
          <w:kern w:val="0"/>
          <w:sz w:val="32"/>
          <w:szCs w:val="32"/>
          <w:lang w:bidi="ar"/>
        </w:rPr>
        <w:t xml:space="preserve">             </w:t>
      </w:r>
    </w:p>
    <w:p>
      <w:pPr>
        <w:rPr>
          <w:rFonts w:ascii="仿宋_GB2312" w:hAnsi="仿宋_GB2312" w:eastAsia="仿宋_GB2312" w:cs="仿宋_GB2312"/>
          <w:b/>
          <w:color w:val="000000"/>
          <w:kern w:val="0"/>
          <w:sz w:val="32"/>
          <w:szCs w:val="32"/>
          <w:lang w:bidi="ar"/>
        </w:rPr>
      </w:pPr>
    </w:p>
    <w:p>
      <w:pPr>
        <w:ind w:firstLine="643" w:firstLineChars="200"/>
        <w:rPr>
          <w:rFonts w:ascii="宋体" w:hAnsi="宋体" w:eastAsia="宋体" w:cs="宋体"/>
          <w:color w:val="auto"/>
          <w:kern w:val="0"/>
          <w:sz w:val="28"/>
          <w:szCs w:val="28"/>
        </w:rPr>
      </w:pPr>
      <w:r>
        <w:rPr>
          <w:rFonts w:hint="eastAsia" w:ascii="仿宋_GB2312" w:hAnsi="仿宋_GB2312" w:eastAsia="仿宋_GB2312" w:cs="仿宋_GB2312"/>
          <w:b/>
          <w:color w:val="000000"/>
          <w:kern w:val="0"/>
          <w:sz w:val="32"/>
          <w:szCs w:val="32"/>
          <w:lang w:bidi="ar"/>
        </w:rPr>
        <w:t>签约日期：</w:t>
      </w:r>
      <w:r>
        <w:rPr>
          <w:rFonts w:ascii="仿宋_GB2312" w:hAnsi="仿宋_GB2312" w:eastAsia="仿宋_GB2312" w:cs="仿宋_GB2312"/>
          <w:b/>
          <w:color w:val="000000"/>
          <w:kern w:val="0"/>
          <w:sz w:val="32"/>
          <w:szCs w:val="32"/>
          <w:u w:val="single"/>
          <w:lang w:bidi="ar"/>
        </w:rPr>
        <w:t xml:space="preserve"> </w:t>
      </w:r>
      <w:r>
        <w:rPr>
          <w:rFonts w:hint="eastAsia" w:ascii="仿宋_GB2312" w:hAnsi="仿宋_GB2312" w:eastAsia="仿宋_GB2312" w:cs="仿宋_GB2312"/>
          <w:b/>
          <w:color w:val="000000"/>
          <w:kern w:val="0"/>
          <w:sz w:val="32"/>
          <w:szCs w:val="32"/>
          <w:u w:val="single"/>
          <w:lang w:val="en-US" w:eastAsia="zh-CN" w:bidi="ar"/>
        </w:rPr>
        <w:t xml:space="preserve">湖南省长沙市岳麓区          </w:t>
      </w:r>
      <w:r>
        <w:rPr>
          <w:rFonts w:ascii="仿宋_GB2312" w:hAnsi="仿宋_GB2312" w:eastAsia="仿宋_GB2312" w:cs="仿宋_GB2312"/>
          <w:b/>
          <w:color w:val="000000"/>
          <w:kern w:val="0"/>
          <w:sz w:val="32"/>
          <w:szCs w:val="32"/>
          <w:u w:val="single"/>
          <w:lang w:bidi="ar"/>
        </w:rPr>
        <w:t xml:space="preserve">    </w:t>
      </w:r>
      <w:r>
        <w:rPr>
          <w:rFonts w:ascii="仿宋_GB2312" w:hAnsi="仿宋_GB2312" w:eastAsia="仿宋_GB2312" w:cs="仿宋_GB2312"/>
          <w:b/>
          <w:color w:val="000000"/>
          <w:kern w:val="0"/>
          <w:sz w:val="32"/>
          <w:szCs w:val="32"/>
          <w:lang w:bidi="ar"/>
        </w:rPr>
        <w:t xml:space="preserve">  </w:t>
      </w:r>
    </w:p>
    <w:p>
      <w:pPr>
        <w:widowControl w:val="0"/>
        <w:jc w:val="both"/>
        <w:rPr>
          <w:rFonts w:ascii="宋体" w:hAnsi="宋体" w:eastAsia="宋体" w:cs="Courier New"/>
          <w:color w:val="000000"/>
          <w:sz w:val="20"/>
          <w:szCs w:val="20"/>
          <w:lang w:val="en-US" w:eastAsia="zh-CN" w:bidi="ar-SA"/>
        </w:rPr>
      </w:pPr>
    </w:p>
    <w:p>
      <w:pPr>
        <w:jc w:val="center"/>
        <w:rPr>
          <w:rFonts w:ascii="宋体" w:hAnsi="宋体" w:eastAsia="宋体" w:cs="宋体"/>
          <w:color w:val="auto"/>
          <w:kern w:val="0"/>
          <w:sz w:val="32"/>
          <w:szCs w:val="32"/>
        </w:rPr>
      </w:pPr>
    </w:p>
    <w:p>
      <w:pPr>
        <w:jc w:val="center"/>
        <w:rPr>
          <w:rFonts w:ascii="宋体" w:hAnsi="宋体" w:eastAsia="宋体" w:cs="宋体"/>
          <w:color w:val="auto"/>
          <w:kern w:val="0"/>
          <w:sz w:val="32"/>
          <w:szCs w:val="32"/>
        </w:rPr>
      </w:pPr>
    </w:p>
    <w:p>
      <w:pPr>
        <w:pStyle w:val="23"/>
      </w:pPr>
    </w:p>
    <w:p>
      <w:pPr>
        <w:snapToGrid w:val="0"/>
        <w:spacing w:line="600" w:lineRule="exact"/>
        <w:ind w:firstLine="602" w:firstLineChars="200"/>
        <w:rPr>
          <w:rFonts w:ascii="仿宋_GB2312" w:hAnsi="仿宋" w:eastAsia="仿宋_GB2312" w:cs="仿宋"/>
          <w:b/>
          <w:color w:val="000000"/>
          <w:kern w:val="0"/>
          <w:sz w:val="30"/>
          <w:szCs w:val="30"/>
          <w:u w:val="single"/>
        </w:rPr>
      </w:pPr>
      <w:r>
        <w:rPr>
          <w:rFonts w:hint="eastAsia" w:ascii="仿宋_GB2312" w:hAnsi="仿宋" w:eastAsia="仿宋_GB2312" w:cs="仿宋"/>
          <w:b/>
          <w:color w:val="000000"/>
          <w:kern w:val="0"/>
          <w:sz w:val="30"/>
          <w:szCs w:val="30"/>
        </w:rPr>
        <w:t>甲方（定</w:t>
      </w:r>
      <w:r>
        <w:rPr>
          <w:rFonts w:hint="eastAsia" w:ascii="仿宋_GB2312" w:hAnsi="仿宋" w:eastAsia="仿宋_GB2312" w:cs="仿宋"/>
          <w:b/>
          <w:color w:val="000000"/>
          <w:kern w:val="0"/>
          <w:sz w:val="30"/>
          <w:szCs w:val="30"/>
          <w:lang w:val="en-US" w:eastAsia="zh-CN"/>
        </w:rPr>
        <w:t>作</w:t>
      </w:r>
      <w:r>
        <w:rPr>
          <w:rFonts w:hint="eastAsia" w:ascii="仿宋_GB2312" w:hAnsi="仿宋" w:eastAsia="仿宋_GB2312" w:cs="仿宋"/>
          <w:b/>
          <w:color w:val="000000"/>
          <w:kern w:val="0"/>
          <w:sz w:val="30"/>
          <w:szCs w:val="30"/>
        </w:rPr>
        <w:t>人）：</w:t>
      </w:r>
      <w:r>
        <w:rPr>
          <w:rFonts w:hint="eastAsia" w:ascii="仿宋_GB2312" w:hAnsi="仿宋" w:eastAsia="仿宋_GB2312" w:cs="仿宋"/>
          <w:b/>
          <w:color w:val="000000"/>
          <w:kern w:val="0"/>
          <w:sz w:val="30"/>
          <w:szCs w:val="30"/>
          <w:u w:val="single"/>
        </w:rPr>
        <w:t xml:space="preserve"> </w:t>
      </w:r>
      <w:r>
        <w:rPr>
          <w:rFonts w:hint="eastAsia" w:ascii="仿宋_GB2312" w:hAnsi="仿宋_GB2312" w:eastAsia="仿宋_GB2312" w:cs="仿宋_GB2312"/>
          <w:b/>
          <w:color w:val="000000"/>
          <w:kern w:val="0"/>
          <w:sz w:val="32"/>
          <w:szCs w:val="32"/>
          <w:u w:val="single"/>
          <w:lang w:bidi="ar"/>
        </w:rPr>
        <w:t>长沙城发恒晟置业有限公司</w:t>
      </w:r>
      <w:r>
        <w:rPr>
          <w:rFonts w:hint="eastAsia" w:ascii="仿宋_GB2312" w:hAnsi="仿宋" w:eastAsia="仿宋_GB2312" w:cs="仿宋"/>
          <w:b/>
          <w:color w:val="000000"/>
          <w:kern w:val="0"/>
          <w:sz w:val="30"/>
          <w:szCs w:val="30"/>
          <w:u w:val="single"/>
        </w:rPr>
        <w:t xml:space="preserve">   </w:t>
      </w:r>
    </w:p>
    <w:p>
      <w:pPr>
        <w:snapToGrid w:val="0"/>
        <w:spacing w:line="600" w:lineRule="exact"/>
        <w:ind w:firstLine="602" w:firstLineChars="200"/>
        <w:rPr>
          <w:rFonts w:ascii="仿宋_GB2312" w:hAnsi="仿宋" w:eastAsia="仿宋_GB2312" w:cs="仿宋"/>
          <w:b/>
          <w:color w:val="000000"/>
          <w:kern w:val="0"/>
          <w:sz w:val="30"/>
          <w:szCs w:val="30"/>
        </w:rPr>
      </w:pPr>
      <w:r>
        <w:rPr>
          <w:rFonts w:hint="eastAsia" w:ascii="仿宋_GB2312" w:hAnsi="仿宋" w:eastAsia="仿宋_GB2312" w:cs="仿宋"/>
          <w:b/>
          <w:color w:val="000000"/>
          <w:kern w:val="0"/>
          <w:sz w:val="30"/>
          <w:szCs w:val="30"/>
        </w:rPr>
        <w:t>乙方（承揽人）：</w:t>
      </w:r>
      <w:r>
        <w:rPr>
          <w:rFonts w:hint="eastAsia" w:ascii="仿宋_GB2312" w:hAnsi="仿宋" w:eastAsia="仿宋_GB2312" w:cs="仿宋"/>
          <w:b/>
          <w:color w:val="000000"/>
          <w:kern w:val="0"/>
          <w:sz w:val="30"/>
          <w:szCs w:val="30"/>
          <w:u w:val="single"/>
        </w:rPr>
        <w:t xml:space="preserve">                        </w:t>
      </w:r>
    </w:p>
    <w:p>
      <w:pPr>
        <w:snapToGrid w:val="0"/>
        <w:spacing w:line="600" w:lineRule="exact"/>
        <w:rPr>
          <w:rFonts w:ascii="仿宋_GB2312" w:hAnsi="仿宋" w:eastAsia="仿宋_GB2312" w:cs="仿宋"/>
          <w:color w:val="000000"/>
          <w:kern w:val="0"/>
          <w:sz w:val="30"/>
          <w:szCs w:val="30"/>
        </w:rPr>
      </w:pPr>
    </w:p>
    <w:p>
      <w:pPr>
        <w:snapToGrid w:val="0"/>
        <w:spacing w:line="600" w:lineRule="exact"/>
        <w:rPr>
          <w:rFonts w:ascii="宋体" w:hAnsi="宋体" w:eastAsia="宋体" w:cs="宋体"/>
          <w:color w:val="auto"/>
          <w:kern w:val="0"/>
          <w:szCs w:val="21"/>
        </w:rPr>
      </w:pPr>
      <w:r>
        <w:rPr>
          <w:rFonts w:hint="eastAsia" w:ascii="仿宋_GB2312" w:hAnsi="仿宋" w:eastAsia="仿宋_GB2312" w:cs="仿宋"/>
          <w:color w:val="000000"/>
          <w:kern w:val="0"/>
          <w:sz w:val="30"/>
          <w:szCs w:val="30"/>
        </w:rPr>
        <w:t xml:space="preserve">    </w:t>
      </w:r>
      <w:r>
        <w:rPr>
          <w:rFonts w:hint="eastAsia" w:ascii="仿宋_GB2312" w:hAnsi="仿宋" w:eastAsia="仿宋_GB2312" w:cs="仿宋"/>
          <w:color w:val="000000"/>
          <w:kern w:val="0"/>
          <w:sz w:val="30"/>
          <w:szCs w:val="30"/>
          <w:lang w:val="zh-CN"/>
        </w:rPr>
        <w:t>依据《中华人民共和国</w:t>
      </w:r>
      <w:r>
        <w:rPr>
          <w:rFonts w:hint="eastAsia" w:ascii="仿宋_GB2312" w:hAnsi="仿宋" w:eastAsia="仿宋_GB2312" w:cs="仿宋"/>
          <w:color w:val="000000"/>
          <w:kern w:val="0"/>
          <w:sz w:val="30"/>
          <w:szCs w:val="30"/>
        </w:rPr>
        <w:t>民法典》</w:t>
      </w:r>
      <w:r>
        <w:rPr>
          <w:rFonts w:hint="eastAsia" w:ascii="仿宋_GB2312" w:hAnsi="仿宋" w:eastAsia="仿宋_GB2312" w:cs="仿宋"/>
          <w:color w:val="000000"/>
          <w:kern w:val="0"/>
          <w:sz w:val="30"/>
          <w:szCs w:val="30"/>
          <w:lang w:val="zh-CN"/>
        </w:rPr>
        <w:t>等有关法律规定，本着相互合作、互利互惠原则，甲乙双方就甲方委托乙方</w:t>
      </w:r>
      <w:r>
        <w:rPr>
          <w:rFonts w:hint="eastAsia" w:ascii="仿宋_GB2312" w:hAnsi="仿宋" w:eastAsia="仿宋_GB2312" w:cs="仿宋"/>
          <w:color w:val="000000"/>
          <w:kern w:val="0"/>
          <w:sz w:val="30"/>
          <w:szCs w:val="30"/>
          <w:u w:val="single"/>
          <w:lang w:val="en-US" w:eastAsia="zh-CN"/>
        </w:rPr>
        <w:t xml:space="preserve"> 滨江服务公寓项目窗帘采购及安装事宜  </w:t>
      </w:r>
      <w:r>
        <w:rPr>
          <w:rFonts w:hint="eastAsia" w:ascii="仿宋_GB2312" w:hAnsi="仿宋" w:eastAsia="仿宋_GB2312" w:cs="仿宋"/>
          <w:color w:val="000000"/>
          <w:kern w:val="0"/>
          <w:sz w:val="30"/>
          <w:szCs w:val="30"/>
        </w:rPr>
        <w:t>经友好协商一致，达成如下协议，以资共同遵守。</w:t>
      </w:r>
    </w:p>
    <w:p>
      <w:pPr>
        <w:widowControl w:val="0"/>
        <w:spacing w:line="360" w:lineRule="auto"/>
        <w:ind w:firstLine="0" w:firstLineChars="0"/>
        <w:jc w:val="left"/>
        <w:outlineLvl w:val="0"/>
        <w:rPr>
          <w:rFonts w:ascii="黑体" w:hAnsi="黑体" w:eastAsia="黑体" w:cs="黑体"/>
          <w:b/>
          <w:color w:val="000000"/>
          <w:sz w:val="30"/>
          <w:szCs w:val="30"/>
          <w:lang w:val="en-US" w:eastAsia="zh-CN" w:bidi="ar-SA"/>
        </w:rPr>
      </w:pPr>
      <w:r>
        <w:rPr>
          <w:rFonts w:hint="eastAsia" w:ascii="黑体" w:hAnsi="黑体" w:eastAsia="黑体" w:cs="黑体"/>
          <w:b/>
          <w:color w:val="000000"/>
          <w:sz w:val="30"/>
          <w:szCs w:val="30"/>
          <w:lang w:val="en-US" w:eastAsia="zh-CN" w:bidi="ar-SA"/>
        </w:rPr>
        <w:t>一、工程概况</w:t>
      </w:r>
    </w:p>
    <w:p>
      <w:pPr>
        <w:widowControl w:val="0"/>
        <w:numPr>
          <w:ilvl w:val="0"/>
          <w:numId w:val="1"/>
        </w:numPr>
        <w:spacing w:line="360" w:lineRule="auto"/>
        <w:ind w:left="0" w:firstLine="420" w:firstLineChars="0"/>
        <w:jc w:val="left"/>
        <w:rPr>
          <w:rFonts w:ascii="仿宋_GB2312" w:hAnsi="仿宋_GB2312" w:eastAsia="仿宋_GB2312" w:cs="仿宋_GB2312"/>
          <w:color w:val="000000"/>
          <w:sz w:val="30"/>
          <w:szCs w:val="30"/>
          <w:u w:val="single"/>
          <w:lang w:val="en-US" w:eastAsia="zh-CN" w:bidi="ar-SA"/>
        </w:rPr>
      </w:pPr>
      <w:r>
        <w:rPr>
          <w:rFonts w:hint="eastAsia" w:ascii="仿宋_GB2312" w:hAnsi="仿宋_GB2312" w:eastAsia="仿宋_GB2312" w:cs="仿宋_GB2312"/>
          <w:color w:val="000000"/>
          <w:sz w:val="30"/>
          <w:szCs w:val="30"/>
          <w:lang w:val="en-US" w:eastAsia="zh-CN" w:bidi="ar-SA"/>
        </w:rPr>
        <w:t>工程名称</w:t>
      </w:r>
      <w:sdt>
        <w:sdtPr>
          <w:rPr>
            <w:rFonts w:hint="eastAsia" w:ascii="仿宋_GB2312" w:hAnsi="仿宋_GB2312" w:eastAsia="仿宋_GB2312" w:cs="仿宋_GB2312"/>
            <w:color w:val="000000"/>
            <w:sz w:val="30"/>
            <w:szCs w:val="30"/>
            <w:lang w:val="en-US" w:eastAsia="zh-CN" w:bidi="ar-SA"/>
          </w:rPr>
          <w:id w:val="-1215507080"/>
          <w:placeholder>
            <w:docPart w:val="{50444c94-4f03-4550-bdd6-8a4a5a7bee92}"/>
          </w:placeholder>
        </w:sdtPr>
        <w:sdtEndPr>
          <w:rPr>
            <w:rFonts w:hint="eastAsia" w:ascii="仿宋_GB2312" w:hAnsi="仿宋_GB2312" w:eastAsia="仿宋_GB2312" w:cs="仿宋_GB2312"/>
            <w:color w:val="000000"/>
            <w:sz w:val="30"/>
            <w:szCs w:val="30"/>
            <w:lang w:val="en-US" w:eastAsia="zh-CN" w:bidi="ar-SA"/>
          </w:rPr>
        </w:sdtEndPr>
        <w:sdtContent>
          <w:r>
            <w:rPr>
              <w:rFonts w:hint="eastAsia" w:ascii="仿宋_GB2312" w:hAnsi="仿宋_GB2312" w:eastAsia="仿宋_GB2312" w:cs="仿宋_GB2312"/>
              <w:color w:val="000000"/>
              <w:sz w:val="30"/>
              <w:szCs w:val="30"/>
              <w:u w:val="none"/>
              <w:lang w:val="en-US" w:eastAsia="zh-CN" w:bidi="ar-SA"/>
            </w:rPr>
            <w:t>：</w:t>
          </w:r>
          <w:sdt>
            <w:sdtPr>
              <w:rPr>
                <w:rFonts w:hint="eastAsia" w:ascii="仿宋_GB2312" w:hAnsi="仿宋_GB2312" w:eastAsia="仿宋_GB2312" w:cs="仿宋_GB2312"/>
                <w:color w:val="000000"/>
                <w:sz w:val="30"/>
                <w:szCs w:val="30"/>
                <w:u w:val="none"/>
                <w:lang w:val="en-US" w:eastAsia="zh-CN" w:bidi="ar-SA"/>
              </w:rPr>
              <w:id w:val="1266733873"/>
              <w:placeholder>
                <w:docPart w:val="{bdc75671-8022-4bee-8c5d-181ccd813902}"/>
              </w:placeholder>
            </w:sdtPr>
            <w:sdtEndPr>
              <w:rPr>
                <w:rFonts w:hint="eastAsia" w:ascii="仿宋_GB2312" w:hAnsi="仿宋_GB2312" w:eastAsia="仿宋_GB2312" w:cs="仿宋_GB2312"/>
                <w:color w:val="000000"/>
                <w:sz w:val="30"/>
                <w:szCs w:val="30"/>
                <w:u w:val="single"/>
                <w:lang w:val="en-US" w:eastAsia="zh-CN" w:bidi="ar-SA"/>
              </w:rPr>
            </w:sdtEndPr>
            <w:sdtContent>
              <w:sdt>
                <w:sdtPr>
                  <w:rPr>
                    <w:rFonts w:hint="eastAsia" w:ascii="仿宋_GB2312" w:hAnsi="仿宋_GB2312" w:eastAsia="仿宋_GB2312" w:cs="仿宋_GB2312"/>
                    <w:color w:val="000000"/>
                    <w:sz w:val="21"/>
                    <w:szCs w:val="30"/>
                    <w:lang w:val="en-US" w:eastAsia="zh-CN" w:bidi="ar-SA"/>
                  </w:rPr>
                  <w:id w:val="24463034"/>
                  <w:placeholder>
                    <w:docPart w:val="{1aeeec40-795b-4050-a619-5833ac89b55d}"/>
                  </w:placeholder>
                </w:sdtPr>
                <w:sdtEndPr>
                  <w:rPr>
                    <w:rFonts w:hint="eastAsia" w:ascii="仿宋_GB2312" w:hAnsi="仿宋_GB2312" w:eastAsia="仿宋_GB2312" w:cs="仿宋_GB2312"/>
                    <w:color w:val="000000"/>
                    <w:sz w:val="21"/>
                    <w:szCs w:val="30"/>
                    <w:u w:val="single"/>
                    <w:lang w:val="en-US" w:eastAsia="zh-CN" w:bidi="ar-SA"/>
                  </w:rPr>
                </w:sdtEndPr>
                <w:sdtContent>
                  <w:sdt>
                    <w:sdtPr>
                      <w:rPr>
                        <w:rFonts w:hint="eastAsia" w:ascii="仿宋_GB2312" w:hAnsi="仿宋_GB2312" w:eastAsia="仿宋_GB2312" w:cs="仿宋_GB2312"/>
                        <w:b/>
                        <w:color w:val="000000"/>
                        <w:sz w:val="30"/>
                        <w:szCs w:val="30"/>
                        <w:lang w:val="en-US" w:eastAsia="zh-CN" w:bidi="ar-SA"/>
                      </w:rPr>
                      <w:id w:val="-1396886711"/>
                      <w:placeholder>
                        <w:docPart w:val="{a74ea370-7e9f-45e6-976d-8a482102e831}"/>
                      </w:placeholder>
                    </w:sdtPr>
                    <w:sdtEndPr>
                      <w:rPr>
                        <w:rFonts w:hint="eastAsia" w:ascii="仿宋_GB2312" w:hAnsi="仿宋_GB2312" w:eastAsia="仿宋_GB2312" w:cs="仿宋_GB2312"/>
                        <w:b/>
                        <w:color w:val="000000"/>
                        <w:sz w:val="30"/>
                        <w:szCs w:val="30"/>
                        <w:lang w:val="en-US" w:eastAsia="zh-CN" w:bidi="ar-SA"/>
                      </w:rPr>
                    </w:sdtEndPr>
                    <w:sdtContent>
                      <w:r>
                        <w:rPr>
                          <w:rFonts w:hint="eastAsia" w:ascii="仿宋_GB2312" w:hAnsi="仿宋_GB2312" w:eastAsia="仿宋_GB2312" w:cs="仿宋_GB2312"/>
                          <w:color w:val="000000"/>
                          <w:sz w:val="30"/>
                          <w:szCs w:val="30"/>
                          <w:u w:val="single"/>
                          <w:lang w:val="en-US" w:eastAsia="zh-CN" w:bidi="ar-SA"/>
                        </w:rPr>
                        <w:t xml:space="preserve"> 滨江服务公寓项目窗帘采购及安装</w:t>
                      </w:r>
                      <w:r>
                        <w:rPr>
                          <w:rFonts w:hint="eastAsia" w:ascii="仿宋_GB2312" w:hAnsi="仿宋_GB2312" w:eastAsia="仿宋_GB2312" w:cs="仿宋_GB2312"/>
                          <w:b/>
                          <w:color w:val="000000"/>
                          <w:sz w:val="30"/>
                          <w:szCs w:val="30"/>
                          <w:u w:val="single"/>
                          <w:lang w:val="en-US" w:eastAsia="zh-CN" w:bidi="ar-SA"/>
                        </w:rPr>
                        <w:t>。</w:t>
                      </w:r>
                    </w:sdtContent>
                  </w:sdt>
                </w:sdtContent>
              </w:sdt>
            </w:sdtContent>
          </w:sdt>
        </w:sdtContent>
      </w:sdt>
    </w:p>
    <w:p>
      <w:pPr>
        <w:widowControl w:val="0"/>
        <w:numPr>
          <w:ilvl w:val="0"/>
          <w:numId w:val="1"/>
        </w:numPr>
        <w:spacing w:line="360" w:lineRule="auto"/>
        <w:ind w:left="0" w:firstLine="420" w:firstLineChars="0"/>
        <w:jc w:val="left"/>
        <w:rPr>
          <w:rFonts w:ascii="仿宋_GB2312" w:hAnsi="仿宋_GB2312" w:eastAsia="仿宋_GB2312" w:cs="仿宋_GB2312"/>
          <w:color w:val="000000"/>
          <w:sz w:val="30"/>
          <w:szCs w:val="30"/>
          <w:u w:val="single"/>
          <w:lang w:val="en-US" w:eastAsia="zh-CN" w:bidi="ar-SA"/>
        </w:rPr>
      </w:pPr>
      <w:r>
        <w:rPr>
          <w:rFonts w:hint="eastAsia" w:ascii="仿宋_GB2312" w:hAnsi="仿宋_GB2312" w:eastAsia="仿宋_GB2312" w:cs="仿宋_GB2312"/>
          <w:color w:val="000000"/>
          <w:sz w:val="30"/>
          <w:szCs w:val="30"/>
          <w:lang w:val="en-US" w:eastAsia="zh-CN" w:bidi="ar-SA"/>
        </w:rPr>
        <w:t>工程地点：</w:t>
      </w:r>
      <w:sdt>
        <w:sdtPr>
          <w:rPr>
            <w:rFonts w:hint="eastAsia" w:ascii="仿宋_GB2312" w:hAnsi="仿宋_GB2312" w:eastAsia="仿宋_GB2312" w:cs="仿宋_GB2312"/>
            <w:color w:val="000000"/>
            <w:sz w:val="30"/>
            <w:szCs w:val="30"/>
            <w:lang w:val="en-US" w:eastAsia="zh-CN" w:bidi="ar-SA"/>
          </w:rPr>
          <w:id w:val="19300973"/>
          <w:placeholder>
            <w:docPart w:val="{a2764672-c6c3-4671-ac3d-6148c880ded2}"/>
          </w:placeholder>
        </w:sdtPr>
        <w:sdtEndPr>
          <w:rPr>
            <w:rFonts w:hint="eastAsia" w:ascii="仿宋_GB2312" w:hAnsi="仿宋_GB2312" w:eastAsia="仿宋_GB2312" w:cs="仿宋_GB2312"/>
            <w:color w:val="000000"/>
            <w:sz w:val="30"/>
            <w:szCs w:val="30"/>
            <w:lang w:val="en-US" w:eastAsia="zh-CN" w:bidi="ar-SA"/>
          </w:rPr>
        </w:sdtEndPr>
        <w:sdtContent>
          <w:sdt>
            <w:sdtPr>
              <w:rPr>
                <w:rFonts w:hint="eastAsia" w:ascii="仿宋_GB2312" w:hAnsi="仿宋_GB2312" w:eastAsia="仿宋_GB2312" w:cs="仿宋_GB2312"/>
                <w:b/>
                <w:color w:val="000000"/>
                <w:sz w:val="30"/>
                <w:szCs w:val="30"/>
                <w:lang w:val="en-US" w:eastAsia="zh-CN" w:bidi="ar-SA"/>
              </w:rPr>
              <w:id w:val="1899394562"/>
              <w:placeholder>
                <w:docPart w:val="{ea2a9206-9d74-4243-9671-44cf35549542}"/>
              </w:placeholder>
            </w:sdtPr>
            <w:sdtEndPr>
              <w:rPr>
                <w:rFonts w:hint="eastAsia" w:ascii="仿宋_GB2312" w:hAnsi="仿宋_GB2312" w:eastAsia="仿宋_GB2312" w:cs="仿宋_GB2312"/>
                <w:b/>
                <w:color w:val="000000"/>
                <w:sz w:val="30"/>
                <w:szCs w:val="30"/>
                <w:lang w:val="en-US" w:eastAsia="zh-CN" w:bidi="ar-SA"/>
              </w:rPr>
            </w:sdtEndPr>
            <w:sdtContent>
              <w:r>
                <w:rPr>
                  <w:rFonts w:hint="eastAsia" w:ascii="仿宋_GB2312" w:hAnsi="仿宋_GB2312" w:eastAsia="仿宋_GB2312" w:cs="仿宋_GB2312"/>
                  <w:color w:val="000000"/>
                  <w:sz w:val="30"/>
                  <w:szCs w:val="30"/>
                  <w:u w:val="single"/>
                  <w:lang w:val="en-US" w:eastAsia="zh-CN" w:bidi="ar-SA"/>
                </w:rPr>
                <w:t xml:space="preserve"> 滨江服务公寓项目位于长沙市岳麓区，湘岳路与桐梓坡路交汇处西南角，北至桐梓坡路、东至湘岳路、南至和顺北大桥加油站、西至魏家坡</w:t>
              </w:r>
            </w:sdtContent>
          </w:sdt>
          <w:r>
            <w:rPr>
              <w:rFonts w:hint="eastAsia" w:ascii="仿宋_GB2312" w:hAnsi="仿宋_GB2312" w:eastAsia="仿宋_GB2312" w:cs="仿宋_GB2312"/>
              <w:color w:val="000000"/>
              <w:sz w:val="30"/>
              <w:szCs w:val="30"/>
              <w:u w:val="single"/>
              <w:lang w:val="en-US" w:eastAsia="zh-CN" w:bidi="ar-SA"/>
            </w:rPr>
            <w:t xml:space="preserve"> 。</w:t>
          </w:r>
        </w:sdtContent>
      </w:sdt>
    </w:p>
    <w:p>
      <w:pPr>
        <w:widowControl w:val="0"/>
        <w:numPr>
          <w:ilvl w:val="0"/>
          <w:numId w:val="1"/>
        </w:numPr>
        <w:spacing w:line="360" w:lineRule="auto"/>
        <w:ind w:left="0" w:firstLine="420" w:firstLineChars="0"/>
        <w:jc w:val="left"/>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工程建筑面积：</w:t>
      </w:r>
      <w:sdt>
        <w:sdtPr>
          <w:rPr>
            <w:rFonts w:hint="eastAsia" w:ascii="仿宋_GB2312" w:hAnsi="仿宋_GB2312" w:eastAsia="仿宋_GB2312" w:cs="仿宋_GB2312"/>
            <w:color w:val="000000"/>
            <w:sz w:val="30"/>
            <w:szCs w:val="30"/>
            <w:lang w:val="en-US" w:eastAsia="zh-CN" w:bidi="ar-SA"/>
          </w:rPr>
          <w:id w:val="-1958320314"/>
          <w:placeholder>
            <w:docPart w:val="{50444c94-4f03-4550-bdd6-8a4a5a7bee92}"/>
          </w:placeholder>
        </w:sdtPr>
        <w:sdtEndPr>
          <w:rPr>
            <w:rFonts w:hint="eastAsia" w:ascii="仿宋_GB2312" w:hAnsi="仿宋_GB2312" w:eastAsia="仿宋_GB2312" w:cs="仿宋_GB2312"/>
            <w:color w:val="000000"/>
            <w:sz w:val="30"/>
            <w:szCs w:val="30"/>
            <w:lang w:val="en-US" w:eastAsia="zh-CN" w:bidi="ar-SA"/>
          </w:rPr>
        </w:sdtEndPr>
        <w:sdtContent>
          <w:r>
            <w:rPr>
              <w:rFonts w:hint="eastAsia" w:ascii="仿宋_GB2312" w:hAnsi="仿宋_GB2312" w:eastAsia="仿宋_GB2312" w:cs="仿宋_GB2312"/>
              <w:color w:val="000000"/>
              <w:sz w:val="30"/>
              <w:szCs w:val="30"/>
              <w:u w:val="single"/>
              <w:lang w:val="en-US" w:eastAsia="zh-CN" w:bidi="ar-SA"/>
            </w:rPr>
            <w:t>总建筑面积约19510.12㎡，装修面积约13926㎡，共21层180间客房</w:t>
          </w:r>
        </w:sdtContent>
      </w:sdt>
      <w:r>
        <w:rPr>
          <w:rFonts w:hint="eastAsia" w:ascii="仿宋_GB2312" w:hAnsi="仿宋_GB2312" w:eastAsia="仿宋_GB2312" w:cs="仿宋_GB2312"/>
          <w:color w:val="000000"/>
          <w:sz w:val="30"/>
          <w:szCs w:val="30"/>
          <w:lang w:val="en-US" w:eastAsia="zh-CN" w:bidi="ar-SA"/>
        </w:rPr>
        <w:t>。</w:t>
      </w:r>
    </w:p>
    <w:p>
      <w:pPr>
        <w:widowControl w:val="0"/>
        <w:numPr>
          <w:ilvl w:val="0"/>
          <w:numId w:val="1"/>
        </w:numPr>
        <w:spacing w:line="360" w:lineRule="auto"/>
        <w:ind w:left="0" w:firstLine="420" w:firstLineChars="0"/>
        <w:jc w:val="left"/>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工程承包范围：</w:t>
      </w:r>
      <w:sdt>
        <w:sdtPr>
          <w:rPr>
            <w:rFonts w:hint="eastAsia" w:ascii="仿宋_GB2312" w:hAnsi="仿宋_GB2312" w:eastAsia="仿宋_GB2312" w:cs="仿宋_GB2312"/>
            <w:color w:val="000000"/>
            <w:sz w:val="30"/>
            <w:szCs w:val="30"/>
            <w:lang w:val="en-US" w:eastAsia="zh-CN" w:bidi="ar-SA"/>
          </w:rPr>
          <w:id w:val="-1142818466"/>
          <w:placeholder>
            <w:docPart w:val="{50444c94-4f03-4550-bdd6-8a4a5a7bee92}"/>
          </w:placeholder>
        </w:sdtPr>
        <w:sdtEndPr>
          <w:rPr>
            <w:rFonts w:hint="eastAsia" w:ascii="仿宋_GB2312" w:hAnsi="仿宋_GB2312" w:eastAsia="仿宋_GB2312" w:cs="仿宋_GB2312"/>
            <w:color w:val="000000"/>
            <w:sz w:val="30"/>
            <w:szCs w:val="30"/>
            <w:lang w:val="en-US" w:eastAsia="zh-CN" w:bidi="ar-SA"/>
          </w:rPr>
        </w:sdtEndPr>
        <w:sdtContent>
          <w:r>
            <w:rPr>
              <w:rFonts w:hint="eastAsia" w:ascii="仿宋_GB2312" w:hAnsi="仿宋_GB2312" w:eastAsia="仿宋_GB2312" w:cs="仿宋_GB2312"/>
              <w:color w:val="000000"/>
              <w:sz w:val="30"/>
              <w:szCs w:val="30"/>
              <w:u w:val="single"/>
              <w:lang w:val="en-US" w:eastAsia="zh-CN" w:bidi="ar-SA"/>
            </w:rPr>
            <w:t>包括但不限于滨江服务公寓项目窗帘采购、供货、运输、安装及质保等服务。</w:t>
          </w:r>
          <w:r>
            <w:rPr>
              <w:rFonts w:hint="eastAsia" w:ascii="仿宋_GB2312" w:hAnsi="仿宋_GB2312" w:eastAsia="仿宋_GB2312" w:cs="仿宋_GB2312"/>
              <w:color w:val="000000"/>
              <w:sz w:val="30"/>
              <w:szCs w:val="30"/>
              <w:highlight w:val="none"/>
              <w:u w:val="single"/>
              <w:lang w:val="en-US" w:eastAsia="zh-CN" w:bidi="ar-SA"/>
            </w:rPr>
            <w:t>具体内容详</w:t>
          </w:r>
          <w:r>
            <w:rPr>
              <w:rFonts w:hint="eastAsia" w:ascii="仿宋_GB2312" w:hAnsi="仿宋_GB2312" w:eastAsia="仿宋_GB2312" w:cs="仿宋_GB2312"/>
              <w:color w:val="000000"/>
              <w:sz w:val="30"/>
              <w:szCs w:val="30"/>
              <w:u w:val="single"/>
              <w:lang w:val="en-US" w:eastAsia="zh-CN" w:bidi="ar-SA"/>
            </w:rPr>
            <w:t xml:space="preserve">见附件1《窗帘工程量清单》。 </w:t>
          </w:r>
        </w:sdtContent>
      </w:sdt>
    </w:p>
    <w:p>
      <w:pPr>
        <w:widowControl w:val="0"/>
        <w:numPr>
          <w:ilvl w:val="0"/>
          <w:numId w:val="1"/>
        </w:numPr>
        <w:spacing w:line="360" w:lineRule="auto"/>
        <w:ind w:left="0" w:firstLine="420" w:firstLineChars="0"/>
        <w:jc w:val="left"/>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000000"/>
          <w:sz w:val="30"/>
          <w:szCs w:val="30"/>
          <w:lang w:val="en-US" w:eastAsia="zh-CN" w:bidi="ar-SA"/>
        </w:rPr>
        <w:t>工程承包方式：</w:t>
      </w:r>
      <w:sdt>
        <w:sdtPr>
          <w:rPr>
            <w:rFonts w:hint="eastAsia" w:ascii="仿宋_GB2312" w:hAnsi="仿宋_GB2312" w:eastAsia="仿宋_GB2312" w:cs="仿宋_GB2312"/>
            <w:color w:val="000000"/>
            <w:sz w:val="30"/>
            <w:szCs w:val="30"/>
            <w:lang w:val="en-US" w:eastAsia="zh-CN" w:bidi="ar-SA"/>
          </w:rPr>
          <w:id w:val="-239877713"/>
          <w:placeholder>
            <w:docPart w:val="{4591b8a3-af1e-4d95-ac7a-305937d470ec}"/>
          </w:placeholder>
        </w:sdtPr>
        <w:sdtEndPr>
          <w:rPr>
            <w:rFonts w:hint="eastAsia" w:ascii="仿宋_GB2312" w:hAnsi="仿宋_GB2312" w:eastAsia="仿宋_GB2312" w:cs="仿宋_GB2312"/>
            <w:color w:val="000000"/>
            <w:sz w:val="30"/>
            <w:szCs w:val="30"/>
            <w:lang w:val="en-US" w:eastAsia="zh-CN" w:bidi="ar-SA"/>
          </w:rPr>
        </w:sdtEndPr>
        <w:sdtContent>
          <w:r>
            <w:rPr>
              <w:rFonts w:hint="eastAsia" w:ascii="仿宋_GB2312" w:hAnsi="仿宋_GB2312" w:eastAsia="仿宋_GB2312" w:cs="仿宋_GB2312"/>
              <w:color w:val="000000"/>
              <w:sz w:val="30"/>
              <w:szCs w:val="30"/>
              <w:lang w:val="en-US" w:eastAsia="zh-CN" w:bidi="ar-SA"/>
            </w:rPr>
            <w:t>在承包范围内乙方以包工包料、包工期、包质量、包安全、包文明施工、包装饰效果、包开荒清洁、包售后服务、包各类不可预见风险、包验收、包所有税费及施工期间市场价格浮动因素的全费用单价方式承包该工程</w:t>
          </w:r>
          <w:r>
            <w:rPr>
              <w:rFonts w:hint="eastAsia" w:ascii="仿宋_GB2312" w:hAnsi="仿宋_GB2312" w:eastAsia="仿宋_GB2312" w:cs="仿宋_GB2312"/>
              <w:color w:val="000000"/>
              <w:sz w:val="30"/>
              <w:szCs w:val="30"/>
              <w:lang w:val="zh-CN" w:eastAsia="zh-CN" w:bidi="ar-SA"/>
            </w:rPr>
            <w:t>。</w:t>
          </w:r>
        </w:sdtContent>
      </w:sdt>
    </w:p>
    <w:p>
      <w:pPr>
        <w:numPr>
          <w:ilvl w:val="0"/>
          <w:numId w:val="2"/>
        </w:numPr>
        <w:spacing w:line="360" w:lineRule="auto"/>
        <w:rPr>
          <w:rFonts w:ascii="黑体" w:hAnsi="黑体" w:eastAsia="黑体" w:cs="黑体"/>
          <w:b/>
          <w:color w:val="auto"/>
          <w:kern w:val="0"/>
          <w:sz w:val="30"/>
          <w:szCs w:val="30"/>
        </w:rPr>
      </w:pPr>
      <w:r>
        <w:rPr>
          <w:rFonts w:hint="eastAsia" w:ascii="黑体" w:hAnsi="黑体" w:eastAsia="黑体" w:cs="黑体"/>
          <w:b/>
          <w:color w:val="auto"/>
          <w:kern w:val="0"/>
          <w:sz w:val="30"/>
          <w:szCs w:val="30"/>
        </w:rPr>
        <w:t>合同价款：</w:t>
      </w:r>
    </w:p>
    <w:p>
      <w:pPr>
        <w:spacing w:line="600" w:lineRule="exact"/>
        <w:ind w:firstLine="600" w:firstLineChars="200"/>
        <w:rPr>
          <w:rFonts w:ascii="仿宋" w:hAnsi="仿宋" w:eastAsia="仿宋" w:cs="仿宋_GB2312"/>
          <w:color w:val="000000"/>
          <w:kern w:val="0"/>
          <w:sz w:val="30"/>
          <w:szCs w:val="30"/>
        </w:rPr>
      </w:pPr>
      <w:r>
        <w:rPr>
          <w:rFonts w:hint="eastAsia" w:ascii="仿宋_GB2312" w:hAnsi="仿宋_GB2312" w:eastAsia="仿宋_GB2312" w:cs="仿宋_GB2312"/>
          <w:color w:val="000000"/>
          <w:kern w:val="0"/>
          <w:sz w:val="30"/>
          <w:szCs w:val="30"/>
        </w:rPr>
        <w:t>1.本合同采用工程量清单固定综合单价计价方式，暂定合同价为：人民币（大写）：</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元（小写：</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元）。其中：不含税价为人民币（大写）：</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元（小写：</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元）；增值税为</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元，税率为</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%。最终以附件《</w:t>
      </w:r>
      <w:r>
        <w:rPr>
          <w:rFonts w:hint="eastAsia" w:ascii="仿宋_GB2312" w:hAnsi="仿宋_GB2312" w:eastAsia="仿宋_GB2312" w:cs="仿宋_GB2312"/>
          <w:color w:val="000000"/>
          <w:kern w:val="0"/>
          <w:sz w:val="30"/>
          <w:szCs w:val="30"/>
          <w:lang w:eastAsia="zh-CN"/>
        </w:rPr>
        <w:t>窗帘</w:t>
      </w:r>
      <w:r>
        <w:rPr>
          <w:rFonts w:hint="eastAsia" w:ascii="仿宋_GB2312" w:hAnsi="仿宋_GB2312" w:eastAsia="仿宋_GB2312" w:cs="仿宋_GB2312"/>
          <w:color w:val="000000"/>
          <w:kern w:val="0"/>
          <w:sz w:val="30"/>
          <w:szCs w:val="30"/>
        </w:rPr>
        <w:t>工程量清单》列明单价及实际验收合格的数量为准进行结算。</w:t>
      </w:r>
    </w:p>
    <w:p>
      <w:pPr>
        <w:widowControl/>
        <w:autoSpaceDE w:val="0"/>
        <w:autoSpaceDN w:val="0"/>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w:t>
      </w:r>
      <w:r>
        <w:rPr>
          <w:rFonts w:hint="eastAsia" w:ascii="仿宋_GB2312" w:hAnsi="仿宋_GB2312" w:eastAsia="仿宋_GB2312" w:cs="仿宋_GB2312"/>
          <w:color w:val="000000"/>
          <w:kern w:val="0"/>
          <w:sz w:val="30"/>
          <w:szCs w:val="30"/>
        </w:rPr>
        <w:t>.</w:t>
      </w:r>
      <w:r>
        <w:rPr>
          <w:rFonts w:hint="eastAsia" w:ascii="仿宋_GB2312" w:hAnsi="仿宋_GB2312" w:eastAsia="仿宋_GB2312" w:cs="仿宋_GB2312"/>
          <w:color w:val="000000"/>
          <w:kern w:val="0"/>
          <w:sz w:val="30"/>
          <w:szCs w:val="30"/>
          <w:lang w:val="zh-CN"/>
        </w:rPr>
        <w:t>本合同项下的合同价款及各种性质的价外费用（包括但不限于违约金、赔偿金、代收款项、代垫款项），均已包含增值税（税率</w:t>
      </w:r>
      <w:r>
        <w:rPr>
          <w:rFonts w:hint="eastAsia" w:ascii="仿宋_GB2312" w:hAnsi="仿宋_GB2312" w:eastAsia="仿宋_GB2312" w:cs="仿宋_GB2312"/>
          <w:color w:val="000000"/>
          <w:kern w:val="0"/>
          <w:sz w:val="30"/>
          <w:szCs w:val="30"/>
          <w:u w:val="single"/>
          <w:lang w:val="zh-CN"/>
        </w:rPr>
        <w:t xml:space="preserve">    </w:t>
      </w:r>
      <w:r>
        <w:rPr>
          <w:rFonts w:hint="eastAsia" w:ascii="仿宋_GB2312" w:hAnsi="仿宋_GB2312" w:eastAsia="仿宋_GB2312" w:cs="仿宋_GB2312"/>
          <w:color w:val="000000"/>
          <w:kern w:val="0"/>
          <w:sz w:val="30"/>
          <w:szCs w:val="30"/>
          <w:lang w:val="zh-CN"/>
        </w:rPr>
        <w:t>%）。</w:t>
      </w:r>
      <w:r>
        <w:rPr>
          <w:rFonts w:hint="eastAsia" w:ascii="仿宋_GB2312" w:hAnsi="仿宋_GB2312" w:eastAsia="仿宋_GB2312" w:cs="仿宋_GB2312"/>
          <w:color w:val="000000"/>
          <w:kern w:val="0"/>
          <w:sz w:val="30"/>
          <w:szCs w:val="30"/>
          <w:highlight w:val="none"/>
          <w:lang w:val="en-US" w:eastAsia="zh-CN"/>
        </w:rPr>
        <w:t>如遇国家税收政策调整,未开票款项按新规定执行，涉及调整部分的价款及费用最终核算应根据法规政策规定的适用税种及/或税率变化即时更新调整，调整公式为：调整的部分含税合同价款及价外费用=（未开票部分的不含税合同价款+不含税的价外费用）*（1+调整后适用税率）；对应的支付方式也随之更新调整</w:t>
      </w:r>
      <w:r>
        <w:rPr>
          <w:rFonts w:hint="eastAsia" w:ascii="仿宋_GB2312" w:hAnsi="仿宋_GB2312" w:eastAsia="仿宋_GB2312" w:cs="仿宋_GB2312"/>
          <w:color w:val="000000"/>
          <w:kern w:val="0"/>
          <w:sz w:val="30"/>
          <w:szCs w:val="30"/>
          <w:lang w:val="zh-CN"/>
        </w:rPr>
        <w:t>。</w:t>
      </w:r>
    </w:p>
    <w:p>
      <w:pPr>
        <w:widowControl w:val="0"/>
        <w:spacing w:line="600" w:lineRule="exact"/>
        <w:ind w:firstLine="600" w:firstLineChars="200"/>
        <w:jc w:val="left"/>
        <w:rPr>
          <w:rFonts w:hint="eastAsia"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 xml:space="preserve">3.本合同综合单价包括但不限于 </w:t>
      </w:r>
      <w:r>
        <w:rPr>
          <w:rFonts w:hint="eastAsia" w:ascii="仿宋_GB2312" w:hAnsi="仿宋_GB2312" w:eastAsia="仿宋_GB2312" w:cs="仿宋_GB2312"/>
          <w:color w:val="auto"/>
          <w:sz w:val="30"/>
          <w:szCs w:val="30"/>
          <w:u w:val="single"/>
          <w:lang w:val="en-US" w:eastAsia="zh-CN" w:bidi="ar-SA"/>
        </w:rPr>
        <w:t xml:space="preserve"> 滨江服务公寓项目</w:t>
      </w:r>
      <w:r>
        <w:rPr>
          <w:rFonts w:hint="eastAsia" w:ascii="仿宋_GB2312" w:hAnsi="仿宋_GB2312" w:eastAsia="仿宋_GB2312" w:cs="仿宋_GB2312"/>
          <w:color w:val="auto"/>
          <w:sz w:val="30"/>
          <w:szCs w:val="30"/>
          <w:lang w:val="en-US" w:eastAsia="zh-CN" w:bidi="ar-SA"/>
        </w:rPr>
        <w:t>窗帘深化设计费用、材料费、物料装卸费、制作费、运输费、包装摆放费、安装费、二次搬运费、税费、人工费、安全措施费、完工清洁费等甲方为本窗帘工程所应支付的全部费用，</w:t>
      </w:r>
      <w:r>
        <w:rPr>
          <w:rFonts w:hint="eastAsia" w:ascii="仿宋_GB2312" w:hAnsi="仿宋_GB2312" w:eastAsia="仿宋_GB2312" w:cs="仿宋_GB2312"/>
          <w:color w:val="000000"/>
          <w:sz w:val="30"/>
          <w:szCs w:val="30"/>
          <w:lang w:val="en-US" w:eastAsia="zh-CN" w:bidi="ar-SA"/>
        </w:rPr>
        <w:t>若装饰效果未达到甲方要求，乙方必须进行更改，费用由乙方承担。</w:t>
      </w:r>
      <w:r>
        <w:rPr>
          <w:rFonts w:hint="eastAsia" w:ascii="仿宋_GB2312" w:hAnsi="仿宋_GB2312" w:eastAsia="仿宋_GB2312" w:cs="仿宋_GB2312"/>
          <w:color w:val="auto"/>
          <w:sz w:val="30"/>
          <w:szCs w:val="30"/>
          <w:lang w:val="en-US" w:eastAsia="zh-CN" w:bidi="ar-SA"/>
        </w:rPr>
        <w:t>除非双方另有约定，乙方不得再要求甲方支付任何费用。</w:t>
      </w:r>
    </w:p>
    <w:p>
      <w:pPr>
        <w:widowControl w:val="0"/>
        <w:spacing w:line="600" w:lineRule="exact"/>
        <w:ind w:right="105" w:rightChars="50" w:firstLine="600" w:firstLineChars="200"/>
        <w:jc w:val="left"/>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4.最终数量、尺寸及材质等需提前现场复核，以甲方确认的深化图纸为准，深化设计后产品不允许超过已中标清单综合单价（且深化设计不可修改或技术参数、材质要求，如深化设计修改了款式、材质要求，需经甲方签字确认，综合单价不予调整）。由于货品材质等差异，最终产品应确保效果。</w:t>
      </w:r>
    </w:p>
    <w:p>
      <w:pPr>
        <w:widowControl w:val="0"/>
        <w:spacing w:line="600" w:lineRule="exact"/>
        <w:ind w:left="420" w:right="275" w:rightChars="131" w:firstLine="300" w:firstLineChars="100"/>
        <w:jc w:val="left"/>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5.根据现场实际需求，货物的规格或功能配置等可能存</w:t>
      </w:r>
    </w:p>
    <w:p>
      <w:pPr>
        <w:widowControl w:val="0"/>
        <w:spacing w:line="600" w:lineRule="exact"/>
        <w:ind w:right="275" w:rightChars="131" w:firstLine="0" w:firstLineChars="0"/>
        <w:jc w:val="left"/>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在小幅度变更，这些变更将在原有的货物要求之内（包括技术参数、功能、材质等），这些变更不构成调整综合单价原因，货物综合单价不予调整。</w:t>
      </w:r>
    </w:p>
    <w:p>
      <w:pPr>
        <w:widowControl w:val="0"/>
        <w:spacing w:line="600" w:lineRule="exact"/>
        <w:ind w:firstLine="600" w:firstLineChars="200"/>
        <w:jc w:val="left"/>
        <w:rPr>
          <w:rFonts w:ascii="黑体" w:hAnsi="黑体" w:eastAsia="黑体" w:cs="黑体"/>
          <w:color w:val="auto"/>
          <w:sz w:val="30"/>
          <w:szCs w:val="30"/>
          <w:lang w:val="en-US" w:eastAsia="zh-CN" w:bidi="ar-SA"/>
        </w:rPr>
      </w:pPr>
      <w:r>
        <w:rPr>
          <w:rFonts w:hint="eastAsia" w:ascii="黑体" w:hAnsi="黑体" w:eastAsia="黑体" w:cs="黑体"/>
          <w:color w:val="auto"/>
          <w:sz w:val="30"/>
          <w:szCs w:val="30"/>
          <w:lang w:val="en-US" w:eastAsia="zh-CN" w:bidi="ar-SA"/>
        </w:rPr>
        <w:t>三、支付方式</w:t>
      </w:r>
    </w:p>
    <w:p>
      <w:pPr>
        <w:kinsoku w:val="0"/>
        <w:overflowPunct w:val="0"/>
        <w:autoSpaceDE w:val="0"/>
        <w:autoSpaceDN w:val="0"/>
        <w:adjustRightInd w:val="0"/>
        <w:snapToGrid w:val="0"/>
        <w:spacing w:line="600" w:lineRule="exact"/>
        <w:ind w:firstLine="600" w:firstLineChars="200"/>
        <w:rPr>
          <w:rFonts w:ascii="仿宋_GB2312" w:hAnsi="仿宋_GB2312" w:eastAsia="仿宋_GB2312" w:cs="仿宋_GB2312"/>
          <w:bCs/>
          <w:color w:val="000000"/>
          <w:kern w:val="0"/>
          <w:sz w:val="30"/>
          <w:szCs w:val="30"/>
          <w:lang w:bidi="en-US"/>
        </w:rPr>
      </w:pPr>
      <w:r>
        <w:rPr>
          <w:rFonts w:hint="eastAsia" w:ascii="仿宋_GB2312" w:hAnsi="仿宋_GB2312" w:eastAsia="仿宋_GB2312" w:cs="仿宋_GB2312"/>
          <w:bCs/>
          <w:color w:val="000000"/>
          <w:kern w:val="0"/>
          <w:sz w:val="30"/>
          <w:szCs w:val="30"/>
          <w:lang w:bidi="en-US"/>
        </w:rPr>
        <w:t>1.预付款的支付</w:t>
      </w:r>
    </w:p>
    <w:p>
      <w:pPr>
        <w:spacing w:line="600" w:lineRule="exact"/>
        <w:ind w:firstLine="600" w:firstLineChars="200"/>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bCs/>
          <w:color w:val="000000"/>
          <w:kern w:val="0"/>
          <w:sz w:val="30"/>
          <w:szCs w:val="30"/>
          <w:lang w:bidi="en-US"/>
        </w:rPr>
        <w:t>合同生效后7日内，甲方向乙方支付</w:t>
      </w:r>
      <w:r>
        <w:rPr>
          <w:rFonts w:hint="eastAsia" w:ascii="仿宋_GB2312" w:hAnsi="仿宋_GB2312" w:eastAsia="仿宋_GB2312" w:cs="仿宋_GB2312"/>
          <w:bCs/>
          <w:color w:val="000000"/>
          <w:kern w:val="0"/>
          <w:sz w:val="30"/>
          <w:szCs w:val="30"/>
          <w:u w:val="single"/>
          <w:lang w:bidi="en-US"/>
        </w:rPr>
        <w:t xml:space="preserve"> 30 </w:t>
      </w:r>
      <w:r>
        <w:rPr>
          <w:rFonts w:hint="eastAsia" w:ascii="仿宋_GB2312" w:hAnsi="仿宋_GB2312" w:eastAsia="仿宋_GB2312" w:cs="仿宋_GB2312"/>
          <w:bCs/>
          <w:color w:val="000000"/>
          <w:kern w:val="0"/>
          <w:sz w:val="30"/>
          <w:szCs w:val="30"/>
          <w:lang w:bidi="en-US"/>
        </w:rPr>
        <w:t>％的</w:t>
      </w:r>
      <w:r>
        <w:rPr>
          <w:rFonts w:hint="eastAsia" w:ascii="仿宋_GB2312" w:hAnsi="仿宋_GB2312" w:eastAsia="仿宋_GB2312" w:cs="仿宋_GB2312"/>
          <w:bCs/>
          <w:color w:val="000000"/>
          <w:kern w:val="0"/>
          <w:sz w:val="30"/>
          <w:szCs w:val="30"/>
          <w:lang w:val="en-US" w:eastAsia="zh-CN" w:bidi="en-US"/>
        </w:rPr>
        <w:t>暂定</w:t>
      </w:r>
      <w:r>
        <w:rPr>
          <w:rFonts w:hint="eastAsia" w:ascii="仿宋_GB2312" w:hAnsi="仿宋_GB2312" w:eastAsia="仿宋_GB2312" w:cs="仿宋_GB2312"/>
          <w:bCs/>
          <w:color w:val="000000"/>
          <w:kern w:val="0"/>
          <w:sz w:val="30"/>
          <w:szCs w:val="30"/>
          <w:lang w:bidi="en-US"/>
        </w:rPr>
        <w:t>合同价款作为预付款，即人民币（大写）：</w:t>
      </w:r>
      <w:r>
        <w:rPr>
          <w:rFonts w:hint="eastAsia" w:ascii="仿宋_GB2312" w:hAnsi="仿宋_GB2312" w:eastAsia="仿宋_GB2312" w:cs="仿宋_GB2312"/>
          <w:bCs/>
          <w:color w:val="000000"/>
          <w:kern w:val="0"/>
          <w:sz w:val="30"/>
          <w:szCs w:val="30"/>
          <w:u w:val="single"/>
          <w:lang w:bidi="en-US"/>
        </w:rPr>
        <w:t xml:space="preserve">      </w:t>
      </w:r>
      <w:r>
        <w:rPr>
          <w:rFonts w:hint="eastAsia" w:ascii="仿宋_GB2312" w:hAnsi="仿宋_GB2312" w:eastAsia="仿宋_GB2312" w:cs="仿宋_GB2312"/>
          <w:bCs/>
          <w:color w:val="000000"/>
          <w:kern w:val="0"/>
          <w:sz w:val="30"/>
          <w:szCs w:val="30"/>
          <w:lang w:bidi="en-US"/>
        </w:rPr>
        <w:t>元（小写：</w:t>
      </w:r>
      <w:r>
        <w:rPr>
          <w:rFonts w:hint="eastAsia" w:ascii="仿宋_GB2312" w:hAnsi="仿宋_GB2312" w:eastAsia="仿宋_GB2312" w:cs="仿宋_GB2312"/>
          <w:bCs/>
          <w:color w:val="000000"/>
          <w:kern w:val="0"/>
          <w:sz w:val="30"/>
          <w:szCs w:val="30"/>
          <w:u w:val="single"/>
          <w:lang w:bidi="en-US"/>
        </w:rPr>
        <w:t xml:space="preserve">      </w:t>
      </w:r>
      <w:r>
        <w:rPr>
          <w:rFonts w:hint="eastAsia" w:ascii="仿宋_GB2312" w:hAnsi="仿宋_GB2312" w:eastAsia="仿宋_GB2312" w:cs="仿宋_GB2312"/>
          <w:bCs/>
          <w:color w:val="000000"/>
          <w:kern w:val="0"/>
          <w:sz w:val="30"/>
          <w:szCs w:val="30"/>
          <w:lang w:bidi="en-US"/>
        </w:rPr>
        <w:t>元）。</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2.进度款的支付</w:t>
      </w:r>
    </w:p>
    <w:p>
      <w:pPr>
        <w:spacing w:line="600" w:lineRule="exact"/>
        <w:ind w:firstLine="600" w:firstLineChars="200"/>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本合同范围内的货物根据甲方确认的进度计划分批供货并安装。每批次货物到达现场甲方指定地点，现场确认已安装且初验合格经甲方确认后，向乙方支付按当批次货物数量及合同综合单价计算的实际货款的50%（含预付款）；但累计支付额不得超过合同价的80%；</w:t>
      </w:r>
    </w:p>
    <w:p>
      <w:pPr>
        <w:spacing w:line="600" w:lineRule="exact"/>
        <w:ind w:firstLine="600" w:firstLineChars="200"/>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w:t>
      </w:r>
      <w:r>
        <w:rPr>
          <w:rFonts w:hint="eastAsia" w:ascii="仿宋_GB2312" w:hAnsi="仿宋_GB2312" w:eastAsia="仿宋_GB2312" w:cs="仿宋_GB2312"/>
          <w:color w:val="auto"/>
          <w:kern w:val="0"/>
          <w:sz w:val="30"/>
          <w:szCs w:val="30"/>
          <w:lang w:val="en-US" w:eastAsia="zh-CN"/>
        </w:rPr>
        <w:t>2</w:t>
      </w:r>
      <w:r>
        <w:rPr>
          <w:rFonts w:hint="eastAsia" w:ascii="仿宋_GB2312" w:hAnsi="仿宋_GB2312" w:eastAsia="仿宋_GB2312" w:cs="仿宋_GB2312"/>
          <w:color w:val="auto"/>
          <w:kern w:val="0"/>
          <w:sz w:val="30"/>
          <w:szCs w:val="30"/>
        </w:rPr>
        <w:t>）本合同下所有货物均安装调试验收合格经甲方确认，乙方上报结算资料且经甲方结算审定后（根据相关制度要求需报上级主管审核的项目，还应遵循上级主管部门制定的评审政策报审，最终结算金额以上级主管部门审定的结论为准），甲方向乙方支付至审定金额的100%。</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3.每次付款前，乙方须向甲方提供经甲方认可的等额合法有效增值税专用发票，乙方在甲方支付该第三笔款项前，必须提供经甲方确认的结算总价款全额增值税专用发票，若乙方不提供经甲方确认有效的增值税专用发票，甲方有权暂时拒绝支付该笔款项且不承担任何违约责任。同时，乙方不得因此而停止工作。</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黑体" w:hAnsi="黑体" w:eastAsia="黑体" w:cs="黑体"/>
          <w:color w:val="auto"/>
          <w:sz w:val="30"/>
          <w:szCs w:val="30"/>
          <w:lang w:val="en-US" w:eastAsia="zh-CN" w:bidi="ar-SA"/>
        </w:rPr>
        <w:t>四、工期</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1.乙方在收到甲方通知</w:t>
      </w:r>
      <w:sdt>
        <w:sdtPr>
          <w:rPr>
            <w:rFonts w:hint="default" w:ascii="仿宋_GB2312" w:hAnsi="仿宋_GB2312" w:eastAsia="仿宋_GB2312" w:cs="仿宋_GB2312"/>
            <w:color w:val="auto"/>
            <w:sz w:val="30"/>
            <w:szCs w:val="30"/>
            <w:lang w:val="en-US" w:eastAsia="zh-CN" w:bidi="ar-SA"/>
          </w:rPr>
          <w:id w:val="-894124982"/>
          <w:placeholder>
            <w:docPart w:val="{bf760a99-67f4-41e4-ae43-a8ef73d88f50}"/>
          </w:placeholder>
        </w:sdtPr>
        <w:sdtEndPr>
          <w:rPr>
            <w:rFonts w:hint="eastAsia" w:ascii="仿宋_GB2312" w:hAnsi="仿宋_GB2312" w:eastAsia="仿宋_GB2312" w:cs="仿宋_GB2312"/>
            <w:color w:val="auto"/>
            <w:sz w:val="30"/>
            <w:szCs w:val="30"/>
            <w:lang w:val="en-US" w:eastAsia="zh-CN" w:bidi="ar-SA"/>
          </w:rPr>
        </w:sdtEndPr>
        <w:sdtContent>
          <w:r>
            <w:rPr>
              <w:rFonts w:hint="eastAsia" w:ascii="仿宋_GB2312" w:hAnsi="仿宋_GB2312" w:eastAsia="仿宋_GB2312" w:cs="仿宋_GB2312"/>
              <w:color w:val="auto"/>
              <w:sz w:val="30"/>
              <w:szCs w:val="30"/>
              <w:lang w:val="en-US" w:eastAsia="zh-CN" w:bidi="ar-SA"/>
            </w:rPr>
            <w:t>后</w:t>
          </w:r>
          <w:r>
            <w:rPr>
              <w:rFonts w:hint="eastAsia" w:ascii="仿宋_GB2312" w:hAnsi="仿宋_GB2312" w:eastAsia="仿宋_GB2312" w:cs="仿宋_GB2312"/>
              <w:color w:val="auto"/>
              <w:sz w:val="30"/>
              <w:szCs w:val="30"/>
              <w:u w:val="single"/>
              <w:lang w:val="en-US" w:eastAsia="zh-CN" w:bidi="ar-SA"/>
            </w:rPr>
            <w:t>55</w:t>
          </w:r>
          <w:r>
            <w:rPr>
              <w:rFonts w:hint="eastAsia" w:ascii="仿宋_GB2312" w:hAnsi="仿宋_GB2312" w:eastAsia="仿宋_GB2312" w:cs="仿宋_GB2312"/>
              <w:color w:val="auto"/>
              <w:sz w:val="30"/>
              <w:szCs w:val="30"/>
              <w:lang w:val="en-US" w:eastAsia="zh-CN" w:bidi="ar-SA"/>
            </w:rPr>
            <w:t>天内（首批次包括大堂、2楼公区、标准层3层窗帘需在6月25日完成安装布置，大批量供货期为40日历天，安装工期15日历天，具体以甲方指令为准）</w:t>
          </w:r>
        </w:sdtContent>
      </w:sdt>
      <w:r>
        <w:rPr>
          <w:rFonts w:hint="eastAsia" w:ascii="仿宋_GB2312" w:hAnsi="仿宋_GB2312" w:eastAsia="仿宋_GB2312" w:cs="仿宋_GB2312"/>
          <w:color w:val="auto"/>
          <w:sz w:val="30"/>
          <w:szCs w:val="30"/>
          <w:lang w:val="en-US" w:eastAsia="zh-CN" w:bidi="ar-SA"/>
        </w:rPr>
        <w:t>完成整体窗帘安装工程，并交付甲方使用。</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2.甲方有权根据工程情况对该工期进行相应调整，乙方必须予以配合，但甲方必须提前通知乙方。</w:t>
      </w:r>
    </w:p>
    <w:p>
      <w:pPr>
        <w:widowControl/>
        <w:autoSpaceDE w:val="0"/>
        <w:autoSpaceDN w:val="0"/>
        <w:adjustRightInd w:val="0"/>
        <w:snapToGrid w:val="0"/>
        <w:spacing w:line="600" w:lineRule="exact"/>
        <w:ind w:firstLine="600" w:firstLineChars="200"/>
        <w:rPr>
          <w:rFonts w:ascii="黑体" w:hAnsi="黑体" w:eastAsia="黑体" w:cs="黑体"/>
          <w:bCs/>
          <w:color w:val="000000"/>
          <w:kern w:val="0"/>
          <w:sz w:val="30"/>
          <w:szCs w:val="30"/>
          <w:lang w:val="zh-CN"/>
        </w:rPr>
      </w:pPr>
      <w:r>
        <w:rPr>
          <w:rFonts w:hint="eastAsia" w:ascii="黑体" w:hAnsi="黑体" w:eastAsia="黑体" w:cs="黑体"/>
          <w:bCs/>
          <w:color w:val="000000"/>
          <w:kern w:val="0"/>
          <w:sz w:val="30"/>
          <w:szCs w:val="30"/>
        </w:rPr>
        <w:t>五</w:t>
      </w:r>
      <w:r>
        <w:rPr>
          <w:rFonts w:hint="eastAsia" w:ascii="黑体" w:hAnsi="黑体" w:eastAsia="黑体" w:cs="黑体"/>
          <w:bCs/>
          <w:color w:val="000000"/>
          <w:kern w:val="0"/>
          <w:sz w:val="30"/>
          <w:szCs w:val="30"/>
          <w:lang w:val="zh-CN"/>
        </w:rPr>
        <w:t>、</w:t>
      </w:r>
      <w:r>
        <w:rPr>
          <w:rFonts w:ascii="黑体" w:hAnsi="黑体" w:eastAsia="黑体" w:cs="黑体"/>
          <w:bCs/>
          <w:color w:val="000000"/>
          <w:kern w:val="0"/>
          <w:sz w:val="30"/>
          <w:szCs w:val="30"/>
          <w:lang w:val="zh-CN"/>
        </w:rPr>
        <w:t xml:space="preserve"> </w:t>
      </w:r>
      <w:r>
        <w:rPr>
          <w:rFonts w:hint="eastAsia" w:ascii="黑体" w:hAnsi="黑体" w:eastAsia="黑体" w:cs="黑体"/>
          <w:bCs/>
          <w:color w:val="000000"/>
          <w:kern w:val="0"/>
          <w:sz w:val="30"/>
          <w:szCs w:val="30"/>
          <w:lang w:val="zh-CN"/>
        </w:rPr>
        <w:t>变更</w:t>
      </w:r>
    </w:p>
    <w:p>
      <w:pPr>
        <w:kinsoku w:val="0"/>
        <w:overflowPunct w:val="0"/>
        <w:autoSpaceDE w:val="0"/>
        <w:autoSpaceDN w:val="0"/>
        <w:adjustRightInd w:val="0"/>
        <w:snapToGrid w:val="0"/>
        <w:spacing w:line="600" w:lineRule="exact"/>
        <w:ind w:firstLine="602" w:firstLineChars="200"/>
        <w:rPr>
          <w:rFonts w:ascii="楷体_GB2312" w:hAnsi="楷体_GB2312" w:eastAsia="楷体_GB2312" w:cs="楷体_GB2312"/>
          <w:b/>
          <w:color w:val="000000"/>
          <w:kern w:val="0"/>
          <w:sz w:val="30"/>
          <w:szCs w:val="30"/>
        </w:rPr>
      </w:pPr>
      <w:r>
        <w:rPr>
          <w:rFonts w:hint="eastAsia" w:ascii="楷体_GB2312" w:hAnsi="楷体_GB2312" w:eastAsia="楷体_GB2312" w:cs="楷体_GB2312"/>
          <w:b/>
          <w:color w:val="000000"/>
          <w:kern w:val="0"/>
          <w:sz w:val="30"/>
          <w:szCs w:val="30"/>
        </w:rPr>
        <w:t>（一）变更的范围、程序</w:t>
      </w:r>
    </w:p>
    <w:p>
      <w:pPr>
        <w:autoSpaceDE w:val="0"/>
        <w:autoSpaceDN w:val="0"/>
        <w:adjustRightInd w:val="0"/>
        <w:snapToGrid w:val="0"/>
        <w:spacing w:line="600" w:lineRule="exact"/>
        <w:ind w:firstLine="600" w:firstLineChars="200"/>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lang w:bidi="ar"/>
        </w:rPr>
        <w:t>1.所有工程变更，双方均应办理变更、签证等审批手续。工程变更、签证必须按甲方的有关规定的程序和权限办理，详见附件《变更及签证管理细则(2023年修订版)》。任何违背规定程序和权限的变更及签证，甲方均不予认可</w:t>
      </w:r>
      <w:r>
        <w:rPr>
          <w:rFonts w:hint="eastAsia" w:ascii="仿宋_GB2312" w:hAnsi="仿宋_GB2312" w:eastAsia="仿宋_GB2312" w:cs="仿宋_GB2312"/>
          <w:color w:val="000000"/>
          <w:kern w:val="0"/>
          <w:sz w:val="30"/>
          <w:szCs w:val="30"/>
        </w:rPr>
        <w:t>。</w:t>
      </w:r>
    </w:p>
    <w:p>
      <w:pPr>
        <w:adjustRightInd w:val="0"/>
        <w:snapToGrid w:val="0"/>
        <w:spacing w:line="600" w:lineRule="exact"/>
        <w:ind w:firstLine="600" w:firstLineChars="200"/>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lang w:bidi="ar"/>
        </w:rPr>
        <w:t>2.不属于项目工程变更，应进行招投标的工程项目，双方遵照执行国家及省市有关招投标法律法规等规定。</w:t>
      </w:r>
    </w:p>
    <w:p>
      <w:pPr>
        <w:adjustRightInd w:val="0"/>
        <w:snapToGrid w:val="0"/>
        <w:spacing w:line="600" w:lineRule="exact"/>
        <w:ind w:firstLine="600" w:firstLineChars="200"/>
        <w:rPr>
          <w:rFonts w:ascii="仿宋_GB2312" w:hAnsi="仿宋_GB2312" w:eastAsia="仿宋_GB2312" w:cs="仿宋_GB2312"/>
          <w:color w:val="000000"/>
          <w:kern w:val="0"/>
          <w:sz w:val="30"/>
          <w:szCs w:val="30"/>
          <w:lang w:bidi="ar"/>
        </w:rPr>
      </w:pPr>
      <w:r>
        <w:rPr>
          <w:rFonts w:hint="eastAsia" w:ascii="仿宋_GB2312" w:hAnsi="仿宋_GB2312" w:eastAsia="仿宋_GB2312" w:cs="仿宋_GB2312"/>
          <w:color w:val="000000"/>
          <w:kern w:val="0"/>
          <w:sz w:val="30"/>
          <w:szCs w:val="30"/>
          <w:lang w:bidi="ar"/>
        </w:rPr>
        <w:t>3.乙方需在工程隐蔽和现场变更完成48小时前向监理单位提出完工验收申请。乙方应提前进行自检，组织监理对工程实施情况和签证资料准备工作进行初步验收，达到签证条件后方可组织验收，并形成草签资料，在完工验收合格后5个工作日内需按要求提报签证资料至监理审核。乙方未在规定时间内提出并上报签证单的，视同放弃此项签证的相关权益。</w:t>
      </w:r>
    </w:p>
    <w:p>
      <w:pPr>
        <w:kinsoku w:val="0"/>
        <w:overflowPunct w:val="0"/>
        <w:autoSpaceDE w:val="0"/>
        <w:autoSpaceDN w:val="0"/>
        <w:adjustRightInd w:val="0"/>
        <w:snapToGrid w:val="0"/>
        <w:spacing w:line="600" w:lineRule="exact"/>
        <w:ind w:firstLine="602" w:firstLineChars="200"/>
        <w:rPr>
          <w:rFonts w:ascii="楷体_GB2312" w:hAnsi="楷体_GB2312" w:eastAsia="楷体_GB2312" w:cs="楷体_GB2312"/>
          <w:b/>
          <w:color w:val="000000"/>
          <w:kern w:val="0"/>
          <w:sz w:val="30"/>
          <w:szCs w:val="30"/>
        </w:rPr>
      </w:pPr>
      <w:r>
        <w:rPr>
          <w:rFonts w:hint="eastAsia" w:ascii="楷体_GB2312" w:hAnsi="楷体_GB2312" w:eastAsia="楷体_GB2312" w:cs="楷体_GB2312"/>
          <w:b/>
          <w:color w:val="000000"/>
          <w:kern w:val="0"/>
          <w:sz w:val="30"/>
          <w:szCs w:val="30"/>
        </w:rPr>
        <w:t>（二）变更估价</w:t>
      </w:r>
    </w:p>
    <w:p>
      <w:pPr>
        <w:adjustRightInd w:val="0"/>
        <w:snapToGrid w:val="0"/>
        <w:spacing w:line="600" w:lineRule="exact"/>
        <w:ind w:firstLine="600" w:firstLineChars="200"/>
        <w:rPr>
          <w:rFonts w:ascii="仿宋_GB2312" w:hAnsi="Times New Roman" w:eastAsia="仿宋_GB2312" w:cs="Times New Roman"/>
          <w:color w:val="000000"/>
          <w:kern w:val="0"/>
          <w:sz w:val="30"/>
          <w:szCs w:val="30"/>
        </w:rPr>
      </w:pPr>
      <w:r>
        <w:rPr>
          <w:rFonts w:hint="eastAsia" w:ascii="仿宋_GB2312" w:hAnsi="Times New Roman" w:eastAsia="仿宋_GB2312" w:cs="Times New Roman"/>
          <w:color w:val="000000"/>
          <w:kern w:val="0"/>
          <w:sz w:val="30"/>
          <w:szCs w:val="30"/>
        </w:rPr>
        <w:t>1.已标价工程量清单中有适用于变更项目的单价时</w:t>
      </w:r>
    </w:p>
    <w:p>
      <w:pPr>
        <w:adjustRightInd w:val="0"/>
        <w:snapToGrid w:val="0"/>
        <w:spacing w:line="600" w:lineRule="exact"/>
        <w:ind w:firstLine="600" w:firstLineChars="200"/>
        <w:rPr>
          <w:rFonts w:ascii="仿宋_GB2312" w:hAnsi="Times New Roman" w:eastAsia="仿宋_GB2312" w:cs="Times New Roman"/>
          <w:color w:val="000000"/>
          <w:kern w:val="0"/>
          <w:sz w:val="30"/>
          <w:szCs w:val="30"/>
        </w:rPr>
      </w:pPr>
      <w:r>
        <w:rPr>
          <w:rFonts w:hint="eastAsia" w:ascii="仿宋_GB2312" w:hAnsi="Times New Roman" w:eastAsia="仿宋_GB2312" w:cs="Times New Roman"/>
          <w:color w:val="000000"/>
          <w:kern w:val="0"/>
          <w:sz w:val="30"/>
          <w:szCs w:val="30"/>
        </w:rPr>
        <w:t>变更项目不论工程量变更增减量大小，均按已标价工程量清单中的综合单价计算变更项目工程价款；如项目变更取消，按已标价工程量清单中的该项目综合单价核减工程价款。</w:t>
      </w:r>
    </w:p>
    <w:p>
      <w:pPr>
        <w:kinsoku w:val="0"/>
        <w:overflowPunct w:val="0"/>
        <w:autoSpaceDE w:val="0"/>
        <w:autoSpaceDN w:val="0"/>
        <w:adjustRightInd w:val="0"/>
        <w:snapToGrid w:val="0"/>
        <w:spacing w:line="600" w:lineRule="exact"/>
        <w:ind w:firstLine="600" w:firstLineChars="200"/>
        <w:rPr>
          <w:rFonts w:ascii="仿宋_GB2312" w:hAnsi="Times New Roman" w:eastAsia="仿宋_GB2312" w:cs="Times New Roman"/>
          <w:color w:val="000000"/>
          <w:kern w:val="0"/>
          <w:sz w:val="30"/>
          <w:szCs w:val="30"/>
        </w:rPr>
      </w:pPr>
      <w:r>
        <w:rPr>
          <w:rFonts w:hint="eastAsia" w:ascii="仿宋_GB2312" w:hAnsi="Times New Roman" w:eastAsia="仿宋_GB2312" w:cs="Times New Roman"/>
          <w:color w:val="000000"/>
          <w:kern w:val="0"/>
          <w:sz w:val="30"/>
          <w:szCs w:val="30"/>
        </w:rPr>
        <w:t>2.已标价工程量清单中无适应变更项目的子目，但是有类似子目时</w:t>
      </w:r>
    </w:p>
    <w:p>
      <w:pPr>
        <w:kinsoku w:val="0"/>
        <w:overflowPunct w:val="0"/>
        <w:autoSpaceDE w:val="0"/>
        <w:autoSpaceDN w:val="0"/>
        <w:adjustRightInd w:val="0"/>
        <w:snapToGrid w:val="0"/>
        <w:spacing w:line="600" w:lineRule="exact"/>
        <w:ind w:firstLine="600" w:firstLineChars="200"/>
        <w:rPr>
          <w:rFonts w:ascii="仿宋_GB2312" w:hAnsi="Times New Roman" w:eastAsia="仿宋_GB2312" w:cs="Times New Roman"/>
          <w:color w:val="000000"/>
          <w:kern w:val="0"/>
          <w:sz w:val="30"/>
          <w:szCs w:val="30"/>
        </w:rPr>
      </w:pPr>
      <w:r>
        <w:rPr>
          <w:rFonts w:hint="eastAsia" w:ascii="仿宋_GB2312" w:hAnsi="Times New Roman" w:eastAsia="仿宋_GB2312" w:cs="Times New Roman"/>
          <w:color w:val="000000"/>
          <w:kern w:val="0"/>
          <w:sz w:val="30"/>
          <w:szCs w:val="30"/>
        </w:rPr>
        <w:t>已标价工程量清单中无适应变更的子目，但是有类似子目或类似子目价格组成中的分部分项单价的，参照类似子目或类似子目价格组成中的分部分项单价，由乙方申报，监理人、甲方核定后作为结算依据。</w:t>
      </w:r>
    </w:p>
    <w:p>
      <w:pPr>
        <w:adjustRightInd w:val="0"/>
        <w:snapToGrid w:val="0"/>
        <w:spacing w:line="600" w:lineRule="exact"/>
        <w:ind w:firstLine="600" w:firstLineChars="200"/>
        <w:jc w:val="left"/>
        <w:rPr>
          <w:rFonts w:ascii="Times New Roman" w:hAnsi="Times New Roman" w:eastAsia="仿宋_GB2312" w:cs="Times New Roman"/>
          <w:color w:val="000000"/>
          <w:kern w:val="0"/>
          <w:sz w:val="30"/>
          <w:szCs w:val="30"/>
        </w:rPr>
      </w:pPr>
      <w:r>
        <w:rPr>
          <w:rFonts w:hint="default" w:ascii="仿宋_GB2312" w:hAnsi="Times New Roman" w:eastAsia="仿宋_GB2312" w:cs="Times New Roman"/>
          <w:color w:val="000000"/>
          <w:kern w:val="0"/>
          <w:sz w:val="30"/>
          <w:szCs w:val="30"/>
          <w:lang w:val="en-US"/>
        </w:rPr>
        <w:t>3</w:t>
      </w:r>
      <w:r>
        <w:rPr>
          <w:rFonts w:hint="eastAsia" w:ascii="仿宋_GB2312" w:hAnsi="Times New Roman" w:eastAsia="仿宋_GB2312" w:cs="Times New Roman"/>
          <w:color w:val="000000"/>
          <w:kern w:val="0"/>
          <w:sz w:val="30"/>
          <w:szCs w:val="30"/>
          <w:lang w:val="en-US" w:eastAsia="zh-CN"/>
        </w:rPr>
        <w:t>.</w:t>
      </w:r>
      <w:r>
        <w:rPr>
          <w:rFonts w:hint="eastAsia" w:ascii="仿宋_GB2312" w:hAnsi="Times New Roman" w:eastAsia="仿宋_GB2312" w:cs="Times New Roman"/>
          <w:color w:val="000000"/>
          <w:kern w:val="0"/>
          <w:sz w:val="30"/>
          <w:szCs w:val="30"/>
        </w:rPr>
        <w:t>已标价工程量清单中没有适用的综合单价，变更项目的综合单价按以下计价规定执行：</w:t>
      </w:r>
    </w:p>
    <w:p>
      <w:pPr>
        <w:adjustRightInd w:val="0"/>
        <w:snapToGrid w:val="0"/>
        <w:spacing w:line="600" w:lineRule="exact"/>
        <w:ind w:firstLine="600" w:firstLineChars="200"/>
        <w:jc w:val="left"/>
        <w:rPr>
          <w:rFonts w:ascii="Times New Roman" w:hAnsi="Times New Roman" w:eastAsia="仿宋_GB2312" w:cs="Times New Roman"/>
          <w:color w:val="000000"/>
          <w:kern w:val="0"/>
          <w:sz w:val="30"/>
          <w:szCs w:val="30"/>
        </w:rPr>
      </w:pPr>
      <w:r>
        <w:rPr>
          <w:rFonts w:hint="eastAsia" w:ascii="仿宋_GB2312" w:hAnsi="Times New Roman" w:eastAsia="仿宋_GB2312" w:cs="Times New Roman"/>
          <w:color w:val="000000"/>
          <w:kern w:val="0"/>
          <w:sz w:val="30"/>
          <w:szCs w:val="30"/>
        </w:rPr>
        <w:t>（1）执行甲方公示的最高投标限价审定标准（包括但不限于定额标准及相关的取费标准、人工费、材料及设备费、机械费等），详见招标文件《工程量清单》；</w:t>
      </w:r>
    </w:p>
    <w:p>
      <w:pPr>
        <w:adjustRightInd w:val="0"/>
        <w:snapToGrid w:val="0"/>
        <w:spacing w:line="600" w:lineRule="exact"/>
        <w:ind w:firstLine="600" w:firstLineChars="200"/>
        <w:jc w:val="left"/>
        <w:rPr>
          <w:rFonts w:hint="eastAsia" w:ascii="Times New Roman" w:hAnsi="Times New Roman" w:eastAsia="仿宋_GB2312" w:cs="Times New Roman"/>
          <w:color w:val="000000"/>
          <w:kern w:val="0"/>
          <w:sz w:val="30"/>
          <w:szCs w:val="30"/>
          <w:lang w:eastAsia="zh-CN"/>
        </w:rPr>
      </w:pPr>
      <w:r>
        <w:rPr>
          <w:rFonts w:hint="eastAsia" w:ascii="仿宋_GB2312" w:hAnsi="Times New Roman" w:eastAsia="仿宋_GB2312" w:cs="Times New Roman"/>
          <w:color w:val="000000"/>
          <w:kern w:val="0"/>
          <w:sz w:val="30"/>
          <w:szCs w:val="30"/>
        </w:rPr>
        <w:t>（2）当甲方公示的最高投标限价审定标准中没有新增及变更项目综合单价适用的人工费、材料及设备费、机械费标准及相关的取费标准时，则新增及变更项目综合单价中的人工费标准及取费标准执行相关行政主管部门的有关规定；新增及变更项目调整的机械费按甲方最高投标限价审定时期相关主管部门制定的价格标准执行；新增及变更项目调整的材料、设备费按甲方最高投标限价审定时期《长沙建设造价》发布的预算价；没有预算价的材料、设备费及相关主管部门没有制定机械费价格标准的，由乙方申报真实、合理的市场价格及其依据，报监理人（或代建人）、甲方审核确定</w:t>
      </w:r>
      <w:r>
        <w:rPr>
          <w:rFonts w:hint="eastAsia" w:ascii="仿宋_GB2312" w:hAnsi="Times New Roman" w:eastAsia="仿宋_GB2312" w:cs="Times New Roman"/>
          <w:color w:val="000000"/>
          <w:kern w:val="0"/>
          <w:sz w:val="30"/>
          <w:szCs w:val="30"/>
          <w:lang w:eastAsia="zh-CN"/>
        </w:rPr>
        <w:t>。</w:t>
      </w:r>
    </w:p>
    <w:p>
      <w:pPr>
        <w:adjustRightInd w:val="0"/>
        <w:snapToGrid w:val="0"/>
        <w:spacing w:line="600" w:lineRule="exact"/>
        <w:ind w:firstLine="600" w:firstLineChars="200"/>
        <w:jc w:val="left"/>
        <w:rPr>
          <w:rFonts w:ascii="仿宋_GB2312" w:hAnsi="Times New Roman" w:eastAsia="仿宋_GB2312" w:cs="Times New Roman"/>
          <w:color w:val="000000"/>
          <w:kern w:val="0"/>
          <w:sz w:val="30"/>
          <w:szCs w:val="30"/>
        </w:rPr>
      </w:pPr>
      <w:r>
        <w:rPr>
          <w:rFonts w:hint="eastAsia" w:ascii="仿宋_GB2312" w:hAnsi="Times New Roman" w:eastAsia="仿宋_GB2312" w:cs="Times New Roman"/>
          <w:color w:val="000000"/>
          <w:kern w:val="0"/>
          <w:sz w:val="30"/>
          <w:szCs w:val="30"/>
        </w:rPr>
        <w:t>（3）乙方按以上规定编制、申报变更项目的综合单价，同时根据已标价工程量清单总金额与甲方公示的最高投标限价总金额（均不包括暂列金额、暂估价及不可预见费）计算的综合优惠率进行价格优惠后，确定变更项目的综合单价，经甲方核定后作为中间计量依据。</w:t>
      </w:r>
    </w:p>
    <w:p>
      <w:pPr>
        <w:kinsoku w:val="0"/>
        <w:overflowPunct w:val="0"/>
        <w:autoSpaceDE w:val="0"/>
        <w:autoSpaceDN w:val="0"/>
        <w:adjustRightInd w:val="0"/>
        <w:snapToGrid w:val="0"/>
        <w:spacing w:line="600" w:lineRule="exact"/>
        <w:ind w:firstLine="600" w:firstLineChars="200"/>
        <w:jc w:val="left"/>
        <w:rPr>
          <w:rFonts w:ascii="仿宋_GB2312" w:hAnsi="仿宋_GB2312" w:eastAsia="仿宋_GB2312" w:cs="仿宋_GB2312"/>
          <w:color w:val="auto"/>
          <w:kern w:val="0"/>
          <w:sz w:val="30"/>
          <w:szCs w:val="30"/>
        </w:rPr>
      </w:pPr>
      <w:r>
        <w:rPr>
          <w:rFonts w:hint="eastAsia" w:ascii="仿宋_GB2312" w:hAnsi="Times New Roman" w:eastAsia="仿宋_GB2312" w:cs="Times New Roman"/>
          <w:color w:val="000000"/>
          <w:kern w:val="0"/>
          <w:sz w:val="30"/>
          <w:szCs w:val="30"/>
          <w:lang w:val="en-US" w:eastAsia="zh-CN"/>
        </w:rPr>
        <w:t>3</w:t>
      </w:r>
      <w:r>
        <w:rPr>
          <w:rFonts w:hint="eastAsia" w:ascii="仿宋_GB2312" w:hAnsi="Times New Roman" w:eastAsia="仿宋_GB2312" w:cs="Times New Roman"/>
          <w:color w:val="000000"/>
          <w:kern w:val="0"/>
          <w:sz w:val="30"/>
          <w:szCs w:val="30"/>
        </w:rPr>
        <w:t>.已标价工程量清单高于甲方公示的最高投标限价的价格部分（包括但是不限于工程量清单综合单价、措施项目费用、主要材料价格等）按甲方公示的最高投标限价价格办理结算。</w:t>
      </w:r>
    </w:p>
    <w:p>
      <w:pPr>
        <w:widowControl w:val="0"/>
        <w:spacing w:after="120" w:line="600" w:lineRule="exact"/>
        <w:ind w:left="0" w:leftChars="0" w:firstLine="600" w:firstLineChars="200"/>
        <w:jc w:val="both"/>
        <w:rPr>
          <w:rFonts w:ascii="黑体" w:hAnsi="黑体" w:eastAsia="黑体" w:cs="黑体"/>
          <w:color w:val="auto"/>
          <w:sz w:val="30"/>
          <w:szCs w:val="30"/>
          <w:lang w:val="en-US" w:eastAsia="zh-CN" w:bidi="ar-SA"/>
        </w:rPr>
      </w:pPr>
      <w:r>
        <w:rPr>
          <w:rFonts w:hint="eastAsia" w:ascii="黑体" w:hAnsi="黑体" w:eastAsia="黑体" w:cs="黑体"/>
          <w:color w:val="auto"/>
          <w:sz w:val="30"/>
          <w:szCs w:val="30"/>
          <w:lang w:val="en-US" w:eastAsia="zh-CN" w:bidi="ar-SA"/>
        </w:rPr>
        <w:t>六、乙方工作内容</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1.第一阶段——深化设计阶段</w:t>
      </w:r>
    </w:p>
    <w:p>
      <w:pPr>
        <w:widowControl w:val="0"/>
        <w:spacing w:after="120" w:line="600" w:lineRule="exact"/>
        <w:ind w:left="0" w:leftChars="0" w:firstLine="600" w:firstLineChars="200"/>
        <w:jc w:val="both"/>
        <w:rPr>
          <w:rFonts w:hint="eastAsia"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乙方在投标阶段需自行赴本项目样板房踏勘，确保按甲方现场样板房窗帘的品质及观感完成项目。乙方产品品质未达到样板房的品质及观感要求的，甲方可拒绝支付进度款，并要求乙方重新制作，至乙方产品品质达到样板房的品质及观感要求为止。甲方不承担重新制作的费用。且重新制作导致供货延期的需按合同相关规定赔偿甲方误工费用。</w:t>
      </w:r>
    </w:p>
    <w:p>
      <w:pPr>
        <w:widowControl w:val="0"/>
        <w:spacing w:after="120" w:line="600" w:lineRule="exact"/>
        <w:ind w:left="0" w:leftChars="0" w:firstLine="600" w:firstLineChars="200"/>
        <w:jc w:val="both"/>
        <w:rPr>
          <w:rFonts w:hint="eastAsia"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按甲方提供的效果图、意向清单及初步方案，进行深化设计，列出各项材料清单。并交甲方认可。同时乙方对确认的窗帘配饰方案效果负责。</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2.第二阶段——后场加工阶段</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（1）胚体制作基本完成时需提前两天通知甲方现场确认材料质量，在甲方签字认可胚体质量后方可进入下道工序。</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（2）提供扪皮，布料小样交甲方签字认可之后进行家具扪皮、布料、油漆制作。</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（3）艺术品、摆件、挂画等材料需严格按照深化设计方案进行采购，如效果、尺寸有调整，需及时通知甲方进行确认。</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（4）所有成品及出货前及时通知甲方进行查验、确认（含工厂查验），甲方签字确认后方可发货。</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3.第三阶段——现场安装阶段</w:t>
      </w:r>
    </w:p>
    <w:p>
      <w:pPr>
        <w:widowControl w:val="0"/>
        <w:spacing w:after="120" w:line="600" w:lineRule="exact"/>
        <w:ind w:left="0" w:leftChars="0"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auto"/>
          <w:sz w:val="30"/>
          <w:szCs w:val="30"/>
          <w:lang w:val="en-US" w:eastAsia="zh-CN" w:bidi="ar-SA"/>
        </w:rPr>
        <w:t>按甲方确认的窗帘深化设计方案及《窗帘工程量清单》进行摆放，并及时通知甲方进行验收及交接工作。</w:t>
      </w:r>
    </w:p>
    <w:p>
      <w:pPr>
        <w:widowControl w:val="0"/>
        <w:spacing w:after="120" w:line="600" w:lineRule="exact"/>
        <w:ind w:left="0" w:leftChars="0" w:firstLine="600" w:firstLineChars="200"/>
        <w:jc w:val="both"/>
        <w:rPr>
          <w:rFonts w:ascii="黑体" w:hAnsi="黑体" w:eastAsia="黑体" w:cs="黑体"/>
          <w:color w:val="000000"/>
          <w:sz w:val="30"/>
          <w:szCs w:val="30"/>
          <w:lang w:val="en-US" w:eastAsia="zh-CN" w:bidi="ar-SA"/>
        </w:rPr>
      </w:pPr>
      <w:r>
        <w:rPr>
          <w:rFonts w:hint="eastAsia" w:ascii="黑体" w:hAnsi="黑体" w:eastAsia="黑体" w:cs="黑体"/>
          <w:bCs/>
          <w:color w:val="auto"/>
          <w:sz w:val="30"/>
          <w:szCs w:val="30"/>
          <w:lang w:val="en-US" w:eastAsia="zh-CN" w:bidi="ar-SA"/>
        </w:rPr>
        <w:t>七、甲方的权利义务</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1.甲方应按照合同约定支付货款。</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2.甲方应按合同约定作好现场安装的工程配合工作。具体包括：</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（1）为保持饰品不受损坏，交货时现场须清理干净，施工人员不得留在现场，工程验收交钥匙后乙方进场安装摆放；</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（2）进入现场的道路整洁，确保货车能够开入现场楼道口，如道路不具备条件，甲方应协调解决，保证货物进入现场；</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（3）保证现场内水、电的正常使用；</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（4）如现场</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家具已安装完毕并经甲方验收合格后，工程又进场返工所造成的</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饰品移位与污损，乙方应重新摆放，但甲方应支付返工费用；</w:t>
      </w:r>
    </w:p>
    <w:p>
      <w:pPr>
        <w:adjustRightInd w:val="0"/>
        <w:snapToGrid w:val="0"/>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3.甲方在合同签订后，有权根据实际情况需要变更所需数量和型号，乙方应予以调整，如果是非市场流通产品，甲方应在乙方下单生产前以书面形式向乙方提出。</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4.甲方应于完成现场开荒保洁后，提前三天书面通知乙方进场时间。</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5.甲方有权对</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设计方案和</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材料配置方案提出要求，乙方应按照甲方要求予以调整，并按照甲方审定的方案进行制作设计安装。</w:t>
      </w:r>
    </w:p>
    <w:p>
      <w:pPr>
        <w:spacing w:line="600" w:lineRule="exact"/>
        <w:ind w:firstLine="600" w:firstLineChars="200"/>
        <w:rPr>
          <w:rFonts w:ascii="黑体" w:hAnsi="黑体" w:eastAsia="黑体" w:cs="黑体"/>
          <w:bCs/>
          <w:color w:val="auto"/>
          <w:kern w:val="0"/>
          <w:sz w:val="30"/>
          <w:szCs w:val="30"/>
        </w:rPr>
      </w:pPr>
      <w:r>
        <w:rPr>
          <w:rFonts w:hint="eastAsia" w:ascii="黑体" w:hAnsi="黑体" w:eastAsia="黑体" w:cs="黑体"/>
          <w:bCs/>
          <w:color w:val="auto"/>
          <w:kern w:val="0"/>
          <w:sz w:val="30"/>
          <w:szCs w:val="30"/>
        </w:rPr>
        <w:t>八、乙方权利义务</w:t>
      </w:r>
    </w:p>
    <w:p>
      <w:pPr>
        <w:spacing w:line="360" w:lineRule="auto"/>
        <w:ind w:firstLine="600" w:firstLineChars="200"/>
        <w:rPr>
          <w:rFonts w:ascii="仿宋_GB2312" w:hAnsi="仿宋_GB2312" w:eastAsia="仿宋_GB2312" w:cs="仿宋_GB2312"/>
          <w:color w:val="auto"/>
          <w:kern w:val="0"/>
          <w:sz w:val="30"/>
          <w:szCs w:val="30"/>
        </w:rPr>
      </w:pPr>
      <w:bookmarkStart w:id="10" w:name="OLE_LINK2"/>
      <w:bookmarkStart w:id="11" w:name="OLE_LINK1"/>
      <w:r>
        <w:rPr>
          <w:rFonts w:hint="eastAsia" w:ascii="仿宋_GB2312" w:hAnsi="仿宋_GB2312" w:eastAsia="仿宋_GB2312" w:cs="仿宋_GB2312"/>
          <w:color w:val="auto"/>
          <w:kern w:val="0"/>
          <w:sz w:val="30"/>
          <w:szCs w:val="30"/>
        </w:rPr>
        <w:t>1.乙方依合同约定完成全部</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的制作，保证</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的质量符合合同约定及国家相关质量标准，装饰效果满足甲方要求。</w:t>
      </w:r>
    </w:p>
    <w:p>
      <w:pPr>
        <w:spacing w:line="360" w:lineRule="auto"/>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2.本合同项下</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在乙方交货并且甲方组织安装验收认可之前的成品保护问题由乙方承担，在安装、摆放完毕甲方验收认可之后的成品保护问题由甲方承担。</w:t>
      </w:r>
    </w:p>
    <w:p>
      <w:pPr>
        <w:spacing w:line="600" w:lineRule="exact"/>
        <w:ind w:firstLine="600" w:firstLineChars="200"/>
        <w:rPr>
          <w:rFonts w:hint="eastAsia" w:ascii="仿宋_GB2312" w:hAnsi="仿宋_GB2312" w:eastAsia="仿宋_GB2312" w:cs="仿宋_GB2312"/>
          <w:color w:val="auto"/>
          <w:kern w:val="0"/>
          <w:sz w:val="30"/>
          <w:szCs w:val="30"/>
          <w:lang w:val="en-US" w:eastAsia="zh-CN"/>
        </w:rPr>
      </w:pPr>
      <w:r>
        <w:rPr>
          <w:rFonts w:hint="eastAsia" w:ascii="仿宋_GB2312" w:hAnsi="仿宋_GB2312" w:eastAsia="仿宋_GB2312" w:cs="仿宋_GB2312"/>
          <w:color w:val="auto"/>
          <w:kern w:val="0"/>
          <w:sz w:val="30"/>
          <w:szCs w:val="30"/>
        </w:rPr>
        <w:t>3.乙方负责在甲方要求的时间内</w:t>
      </w:r>
      <w:r>
        <w:rPr>
          <w:rFonts w:hint="eastAsia" w:ascii="仿宋_GB2312" w:hAnsi="仿宋_GB2312" w:eastAsia="仿宋_GB2312" w:cs="仿宋_GB2312"/>
          <w:color w:val="auto"/>
          <w:kern w:val="0"/>
          <w:sz w:val="30"/>
          <w:szCs w:val="30"/>
          <w:lang w:val="en-US" w:eastAsia="zh-CN"/>
        </w:rPr>
        <w:t>根据甲方下单顺序</w:t>
      </w:r>
      <w:r>
        <w:rPr>
          <w:rFonts w:hint="eastAsia" w:ascii="仿宋_GB2312" w:hAnsi="仿宋_GB2312" w:eastAsia="仿宋_GB2312" w:cs="仿宋_GB2312"/>
          <w:color w:val="auto"/>
          <w:kern w:val="0"/>
          <w:sz w:val="30"/>
          <w:szCs w:val="30"/>
        </w:rPr>
        <w:t>完成</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的制作、供货及安装，确保安装质量。安装</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所需的配件、工具等由乙方自行负责解决。</w:t>
      </w:r>
      <w:r>
        <w:rPr>
          <w:rFonts w:hint="eastAsia" w:ascii="仿宋_GB2312" w:hAnsi="仿宋_GB2312" w:eastAsia="仿宋_GB2312" w:cs="仿宋_GB2312"/>
          <w:color w:val="auto"/>
          <w:kern w:val="0"/>
          <w:sz w:val="30"/>
          <w:szCs w:val="30"/>
          <w:lang w:val="en-US" w:eastAsia="zh-CN"/>
        </w:rPr>
        <w:t>如乙方未收到甲方下单通知，自行生产的窗帘产品被甲方取消，所产生的费用由</w:t>
      </w:r>
      <w:r>
        <w:rPr>
          <w:rFonts w:hint="eastAsia" w:ascii="仿宋_GB2312" w:hAnsi="仿宋_GB2312" w:eastAsia="仿宋_GB2312" w:cs="仿宋_GB2312"/>
          <w:color w:val="auto"/>
          <w:kern w:val="0"/>
          <w:sz w:val="30"/>
          <w:szCs w:val="30"/>
        </w:rPr>
        <w:t>乙方自行</w:t>
      </w:r>
      <w:r>
        <w:rPr>
          <w:rFonts w:hint="eastAsia" w:ascii="仿宋_GB2312" w:hAnsi="仿宋_GB2312" w:eastAsia="仿宋_GB2312" w:cs="仿宋_GB2312"/>
          <w:color w:val="auto"/>
          <w:kern w:val="0"/>
          <w:sz w:val="30"/>
          <w:szCs w:val="30"/>
          <w:lang w:val="en-US" w:eastAsia="zh-CN"/>
        </w:rPr>
        <w:t>承担</w:t>
      </w:r>
      <w:r>
        <w:rPr>
          <w:rFonts w:hint="eastAsia" w:ascii="仿宋_GB2312" w:hAnsi="仿宋_GB2312" w:eastAsia="仿宋_GB2312" w:cs="仿宋_GB2312"/>
          <w:color w:val="auto"/>
          <w:kern w:val="0"/>
          <w:sz w:val="30"/>
          <w:szCs w:val="30"/>
          <w:lang w:eastAsia="zh-CN"/>
        </w:rPr>
        <w:t>。</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4.乙方承担本合同中全部</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之权利瑕疵担保责任，若有任何第三方主张对本合同中的标的物享有权利（包括但不限于所有权、抵押权及知识产权），相关法律责任（包括但不限于甲方为此所支付的违约金、赔偿金、诉讼费、律师费等）均由乙方承担。</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5.除甲方事先同意外，乙方不得以任何形式全部或部分转让其应履行的本合同项下的义务。</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6.乙方负责为甲方相关人员提供装修</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设计等内容讲解，相关费用由乙方承担。</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lang w:val="en-US" w:eastAsia="zh-CN"/>
        </w:rPr>
        <w:t>7</w:t>
      </w:r>
      <w:r>
        <w:rPr>
          <w:rFonts w:hint="eastAsia" w:ascii="仿宋_GB2312" w:hAnsi="仿宋_GB2312" w:eastAsia="仿宋_GB2312" w:cs="仿宋_GB2312"/>
          <w:color w:val="auto"/>
          <w:kern w:val="0"/>
          <w:sz w:val="30"/>
          <w:szCs w:val="30"/>
        </w:rPr>
        <w:t>.乙方在其制作安装过程中应采取必要的安全措施，并对其制作安装过程中所发生的所有安全责任承担赔偿责任。</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lang w:val="en-US" w:eastAsia="zh-CN"/>
        </w:rPr>
        <w:t>8</w:t>
      </w:r>
      <w:r>
        <w:rPr>
          <w:rFonts w:hint="eastAsia" w:ascii="仿宋_GB2312" w:hAnsi="仿宋_GB2312" w:eastAsia="仿宋_GB2312" w:cs="仿宋_GB2312"/>
          <w:color w:val="auto"/>
          <w:kern w:val="0"/>
          <w:sz w:val="30"/>
          <w:szCs w:val="30"/>
        </w:rPr>
        <w:t>.乙方务必在制作过程中至少确保2次及以上通知甲方进行过程查验，过程查验内容包括家具白坯、及</w:t>
      </w:r>
      <w:r>
        <w:rPr>
          <w:rFonts w:hint="eastAsia" w:ascii="仿宋_GB2312" w:hAnsi="仿宋_GB2312" w:eastAsia="仿宋_GB2312" w:cs="仿宋_GB2312"/>
          <w:color w:val="auto"/>
          <w:kern w:val="0"/>
          <w:sz w:val="30"/>
          <w:szCs w:val="30"/>
          <w:lang w:val="en-US" w:eastAsia="zh-CN"/>
        </w:rPr>
        <w:t>成品</w:t>
      </w:r>
      <w:r>
        <w:rPr>
          <w:rFonts w:hint="eastAsia" w:ascii="仿宋_GB2312" w:hAnsi="仿宋_GB2312" w:eastAsia="仿宋_GB2312" w:cs="仿宋_GB2312"/>
          <w:color w:val="auto"/>
          <w:kern w:val="0"/>
          <w:sz w:val="30"/>
          <w:szCs w:val="30"/>
        </w:rPr>
        <w:t>出货前查验（含工厂查验）。</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lang w:val="en-US" w:eastAsia="zh-CN"/>
        </w:rPr>
        <w:t>9</w:t>
      </w:r>
      <w:r>
        <w:rPr>
          <w:rFonts w:hint="eastAsia" w:ascii="仿宋_GB2312" w:hAnsi="仿宋_GB2312" w:eastAsia="仿宋_GB2312" w:cs="仿宋_GB2312"/>
          <w:color w:val="auto"/>
          <w:kern w:val="0"/>
          <w:sz w:val="30"/>
          <w:szCs w:val="30"/>
        </w:rPr>
        <w:t>.经甲方确认并实施的设计方案的所有权、著作权归甲方所有，乙方须对方案内容、物料价格等相关信息进行保密。</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.乙方负责具体项目实施过程中产生垃圾的清运工作。</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w:t>
      </w:r>
      <w:r>
        <w:rPr>
          <w:rFonts w:hint="eastAsia" w:ascii="仿宋_GB2312" w:hAnsi="仿宋_GB2312" w:eastAsia="仿宋_GB2312" w:cs="仿宋_GB2312"/>
          <w:color w:val="auto"/>
          <w:kern w:val="0"/>
          <w:sz w:val="30"/>
          <w:szCs w:val="30"/>
          <w:lang w:val="en-US" w:eastAsia="zh-CN"/>
        </w:rPr>
        <w:t>1</w:t>
      </w:r>
      <w:r>
        <w:rPr>
          <w:rFonts w:hint="eastAsia" w:ascii="仿宋_GB2312" w:hAnsi="仿宋_GB2312" w:eastAsia="仿宋_GB2312" w:cs="仿宋_GB2312"/>
          <w:color w:val="auto"/>
          <w:kern w:val="0"/>
          <w:sz w:val="30"/>
          <w:szCs w:val="30"/>
        </w:rPr>
        <w:t>.若因乙方原因对硬装部分造成损坏的，甲方有权要求乙方负责维修或另行委托第三方进行维修，由此产生的一切费用由乙方承担，甲方有权在乙方应付款项中扣除，不足抵扣部分甲方有权向乙方追索。</w:t>
      </w:r>
      <w:bookmarkEnd w:id="10"/>
      <w:bookmarkEnd w:id="11"/>
    </w:p>
    <w:p>
      <w:pPr>
        <w:spacing w:line="600" w:lineRule="exact"/>
        <w:ind w:firstLine="600" w:firstLineChars="200"/>
        <w:rPr>
          <w:rFonts w:ascii="黑体" w:hAnsi="黑体" w:eastAsia="黑体" w:cs="黑体"/>
          <w:bCs/>
          <w:color w:val="auto"/>
          <w:kern w:val="0"/>
          <w:sz w:val="30"/>
          <w:szCs w:val="30"/>
        </w:rPr>
      </w:pPr>
      <w:r>
        <w:rPr>
          <w:rFonts w:hint="eastAsia" w:ascii="黑体" w:hAnsi="黑体" w:eastAsia="黑体" w:cs="黑体"/>
          <w:bCs/>
          <w:color w:val="auto"/>
          <w:kern w:val="0"/>
          <w:sz w:val="30"/>
          <w:szCs w:val="30"/>
        </w:rPr>
        <w:t>九、质量要求</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1.乙方保证本合同项下</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是全新的，其质量、规格和性能等各项指标均符合国家和项目所在地相关标准、规范及设计要求，并且符合本合同附件规定的标准以及双方已封存的样品的质量标准。</w:t>
      </w:r>
    </w:p>
    <w:p>
      <w:pPr>
        <w:spacing w:line="600" w:lineRule="exact"/>
        <w:ind w:firstLine="600" w:firstLineChars="200"/>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2.乙方保证其具有签署和履行本合同所必要的权利能力和行为能力，并对向甲方提供本合同项下之产品不涉及知识产权、未经授权、假冒等法律瑕疵。</w:t>
      </w:r>
    </w:p>
    <w:p>
      <w:pPr>
        <w:widowControl w:val="0"/>
        <w:spacing w:after="120"/>
        <w:ind w:left="0" w:leftChars="0" w:firstLine="600" w:firstLineChars="200"/>
        <w:jc w:val="both"/>
        <w:rPr>
          <w:rFonts w:hint="default" w:ascii="Times New Roman" w:hAnsi="Times New Roman" w:eastAsia="仿宋_GB2312" w:cs="Times New Roman"/>
          <w:color w:val="000000"/>
          <w:sz w:val="21"/>
          <w:szCs w:val="24"/>
          <w:lang w:val="en-US" w:eastAsia="zh-CN" w:bidi="ar-SA"/>
        </w:rPr>
      </w:pPr>
      <w:r>
        <w:rPr>
          <w:rFonts w:hint="eastAsia" w:ascii="仿宋_GB2312" w:hAnsi="仿宋_GB2312" w:eastAsia="仿宋_GB2312" w:cs="仿宋_GB2312"/>
          <w:color w:val="auto"/>
          <w:sz w:val="30"/>
          <w:szCs w:val="30"/>
          <w:lang w:val="en-US" w:eastAsia="zh-CN" w:bidi="ar-SA"/>
        </w:rPr>
        <w:t>3.甲方将委托第三方单位对本工程的工程质量安全进行过程及交付评估，具体管理办法详见附件《第三方工程评估管理办法（2024年修订版）》、《装修材料部品验收管理办法（2023年版）》。</w:t>
      </w:r>
    </w:p>
    <w:p>
      <w:pPr>
        <w:spacing w:line="600" w:lineRule="exact"/>
        <w:ind w:firstLine="600" w:firstLineChars="200"/>
        <w:rPr>
          <w:rFonts w:ascii="黑体" w:hAnsi="黑体" w:eastAsia="黑体" w:cs="黑体"/>
          <w:bCs/>
          <w:color w:val="auto"/>
          <w:kern w:val="0"/>
          <w:sz w:val="30"/>
          <w:szCs w:val="30"/>
        </w:rPr>
      </w:pPr>
      <w:r>
        <w:rPr>
          <w:rFonts w:hint="eastAsia" w:ascii="黑体" w:hAnsi="黑体" w:eastAsia="黑体" w:cs="黑体"/>
          <w:bCs/>
          <w:color w:val="auto"/>
          <w:kern w:val="0"/>
          <w:sz w:val="30"/>
          <w:szCs w:val="30"/>
        </w:rPr>
        <w:t>十、样品</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1.乙方应于本合同签署后15日内向甲方提供经甲方设计人员确认的样品（如布艺样品等）并附上任何必要的说明介绍等资料，以供检验和封存</w:t>
      </w:r>
      <w:r>
        <w:rPr>
          <w:rFonts w:hint="eastAsia" w:ascii="仿宋_GB2312" w:hAnsi="仿宋_GB2312" w:eastAsia="仿宋_GB2312" w:cs="仿宋_GB2312"/>
          <w:color w:val="auto"/>
          <w:kern w:val="0"/>
          <w:sz w:val="30"/>
          <w:szCs w:val="30"/>
          <w:lang w:eastAsia="zh-CN"/>
        </w:rPr>
        <w:t>，</w:t>
      </w:r>
      <w:r>
        <w:rPr>
          <w:rFonts w:hint="eastAsia" w:ascii="仿宋_GB2312" w:hAnsi="仿宋_GB2312" w:eastAsia="仿宋_GB2312" w:cs="仿宋_GB2312"/>
          <w:color w:val="auto"/>
          <w:kern w:val="0"/>
          <w:sz w:val="30"/>
          <w:szCs w:val="30"/>
        </w:rPr>
        <w:t>甲方应及时签收样品。</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2.乙方将该批</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运至本合同约定地点后，货物数量及质量验收由甲方、乙方共同完成。质量合格标准为：已封样物品的同封样，没有封样物品参考同行业中同等物品作为比较基础。甲方应在货物到达指定地点后检查货物数量、规格、型号及质量，并将任何短缺、超出、损坏或其它与合同不符的情况书面通知乙方，乙方应依据甲方通知及时予以更换、调整、补齐货物，工期不予顺延，相关费用由乙方承担。</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 xml:space="preserve">3.项目验收：乙方按甲方要求完成全部货物的安装、摆放后，由甲乙双方共同验收后在交接清单上签字确认。甲方指定代表为 </w:t>
      </w:r>
      <w:r>
        <w:rPr>
          <w:rFonts w:hint="eastAsia" w:ascii="仿宋_GB2312" w:hAnsi="仿宋_GB2312" w:eastAsia="仿宋_GB2312" w:cs="仿宋_GB2312"/>
          <w:color w:val="auto"/>
          <w:kern w:val="0"/>
          <w:sz w:val="30"/>
          <w:szCs w:val="30"/>
          <w:u w:val="single"/>
        </w:rPr>
        <w:t xml:space="preserve">         </w:t>
      </w:r>
      <w:r>
        <w:rPr>
          <w:rFonts w:hint="eastAsia" w:ascii="仿宋_GB2312" w:hAnsi="仿宋_GB2312" w:eastAsia="仿宋_GB2312" w:cs="仿宋_GB2312"/>
          <w:color w:val="auto"/>
          <w:kern w:val="0"/>
          <w:sz w:val="30"/>
          <w:szCs w:val="30"/>
        </w:rPr>
        <w:t>，若有变动应及时书面通知乙方。若乙方不及时派人参与现场交验，则甲方有权自行验收，并对质量不合格、损坏等做出记录，乙方同意无条件认可甲方验收结论并负责依约处理。</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4.在货物使用过程中，如货物存在质量瑕疵的，则虽经甲方按本条约定验收完毕，亦不视为甲方对乙方货物质量的认可，乙方仍应承担质量瑕疵赔偿、补偿等的责任（由甲方原因造成损坏除外）。</w:t>
      </w:r>
    </w:p>
    <w:p>
      <w:pPr>
        <w:spacing w:line="600" w:lineRule="exact"/>
        <w:ind w:firstLine="600" w:firstLineChars="200"/>
        <w:rPr>
          <w:rFonts w:ascii="黑体" w:hAnsi="黑体" w:eastAsia="黑体" w:cs="黑体"/>
          <w:color w:val="auto"/>
          <w:kern w:val="0"/>
          <w:sz w:val="30"/>
          <w:szCs w:val="30"/>
        </w:rPr>
      </w:pPr>
      <w:r>
        <w:rPr>
          <w:rFonts w:hint="eastAsia" w:ascii="黑体" w:hAnsi="黑体" w:eastAsia="黑体" w:cs="黑体"/>
          <w:color w:val="auto"/>
          <w:kern w:val="0"/>
          <w:sz w:val="30"/>
          <w:szCs w:val="30"/>
        </w:rPr>
        <w:t>十一、保修服务</w:t>
      </w:r>
    </w:p>
    <w:p>
      <w:pPr>
        <w:tabs>
          <w:tab w:val="left" w:pos="851"/>
        </w:tabs>
        <w:spacing w:line="360" w:lineRule="auto"/>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乙方承诺保修期内提供免费的保修服务，包括：非人为原因出现的质量问题。非质量原因，出于人为操作或其他原因发生的问题，由甲方支付修理费用，乙方维修。质量保证期的起算时间：自乙方安装完毕经甲方验收合格之日起一年。</w:t>
      </w:r>
    </w:p>
    <w:p>
      <w:pPr>
        <w:spacing w:line="360" w:lineRule="auto"/>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 乙方承诺如甲方报修，乙方将派人于24小时之内到达现场，作出故障诊断，并在</w:t>
      </w:r>
      <w:r>
        <w:rPr>
          <w:rFonts w:hint="eastAsia" w:ascii="仿宋_GB2312" w:hAnsi="仿宋_GB2312" w:eastAsia="仿宋_GB2312" w:cs="仿宋_GB2312"/>
          <w:color w:val="auto"/>
          <w:kern w:val="0"/>
          <w:sz w:val="30"/>
          <w:szCs w:val="30"/>
          <w:u w:val="single"/>
        </w:rPr>
        <w:t xml:space="preserve">    </w:t>
      </w:r>
      <w:r>
        <w:rPr>
          <w:rFonts w:hint="eastAsia" w:ascii="仿宋_GB2312" w:hAnsi="仿宋_GB2312" w:eastAsia="仿宋_GB2312" w:cs="仿宋_GB2312"/>
          <w:color w:val="auto"/>
          <w:kern w:val="0"/>
          <w:sz w:val="30"/>
          <w:szCs w:val="30"/>
        </w:rPr>
        <w:t>日内修复完毕，如需返厂维修，则在五日内修复完毕（长沙以外的供应商应在</w:t>
      </w:r>
      <w:r>
        <w:rPr>
          <w:rFonts w:hint="eastAsia" w:ascii="仿宋_GB2312" w:hAnsi="仿宋_GB2312" w:eastAsia="仿宋_GB2312" w:cs="仿宋_GB2312"/>
          <w:color w:val="auto"/>
          <w:kern w:val="0"/>
          <w:sz w:val="30"/>
          <w:szCs w:val="30"/>
          <w:u w:val="single"/>
        </w:rPr>
        <w:t xml:space="preserve">     </w:t>
      </w:r>
      <w:r>
        <w:rPr>
          <w:rFonts w:hint="eastAsia" w:ascii="仿宋_GB2312" w:hAnsi="仿宋_GB2312" w:eastAsia="仿宋_GB2312" w:cs="仿宋_GB2312"/>
          <w:color w:val="auto"/>
          <w:kern w:val="0"/>
          <w:sz w:val="30"/>
          <w:szCs w:val="30"/>
        </w:rPr>
        <w:t>日内修复完毕）。若乙方未能在前述时限内完成处理的，甲方有权自行或委托第三方修理，因此产生的实际费用甲方有权直接从扣留的保修金中扣除，不足部分乙方应在甲方要求时限内补足。</w:t>
      </w:r>
    </w:p>
    <w:p>
      <w:pPr>
        <w:spacing w:line="360" w:lineRule="auto"/>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3.在合同约定的保修期内，如果发现货物及相关配件的质量或规格与合同不符，或证明产品有缺陷，包括潜在的缺陷或使用不合适的原材料，或安装存在瑕疵等，甲方有权要求乙方限期完成整改并赔偿由此给甲方造成的全部损失。在本合同规定的质量保证期内，乙方负责无偿退换、修理。乙方对由于产品质量的缺陷而造成的任何缺陷或故障负责。</w:t>
      </w:r>
    </w:p>
    <w:p>
      <w:pPr>
        <w:spacing w:line="360" w:lineRule="auto"/>
        <w:ind w:firstLine="600" w:firstLineChars="200"/>
        <w:rPr>
          <w:rFonts w:ascii="黑体" w:hAnsi="黑体" w:eastAsia="黑体" w:cs="黑体"/>
          <w:bCs/>
          <w:color w:val="auto"/>
          <w:kern w:val="0"/>
          <w:sz w:val="30"/>
          <w:szCs w:val="30"/>
        </w:rPr>
      </w:pPr>
      <w:r>
        <w:rPr>
          <w:rFonts w:hint="eastAsia" w:ascii="黑体" w:hAnsi="黑体" w:eastAsia="黑体" w:cs="黑体"/>
          <w:bCs/>
          <w:color w:val="auto"/>
          <w:kern w:val="0"/>
          <w:sz w:val="30"/>
          <w:szCs w:val="30"/>
        </w:rPr>
        <w:t>十二、保密条款</w:t>
      </w:r>
    </w:p>
    <w:p>
      <w:pPr>
        <w:spacing w:line="360" w:lineRule="auto"/>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1.在签署、履行本协议过程中，双方知悉的对方的商业秘密，双方同意保密，未经对方的事先书面许可，不得向第三方，或允许向第三方直接或间接地透露保密信息。</w:t>
      </w:r>
    </w:p>
    <w:p>
      <w:pPr>
        <w:spacing w:line="360" w:lineRule="auto"/>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2.本合同终止后，本保密条款规定继续有效。</w:t>
      </w:r>
    </w:p>
    <w:p>
      <w:pPr>
        <w:spacing w:line="360" w:lineRule="auto"/>
        <w:ind w:firstLine="600" w:firstLineChars="200"/>
        <w:rPr>
          <w:rFonts w:ascii="黑体" w:hAnsi="黑体" w:eastAsia="黑体" w:cs="黑体"/>
          <w:color w:val="auto"/>
          <w:kern w:val="0"/>
          <w:sz w:val="30"/>
          <w:szCs w:val="30"/>
        </w:rPr>
      </w:pPr>
      <w:r>
        <w:rPr>
          <w:rFonts w:hint="eastAsia" w:ascii="黑体" w:hAnsi="黑体" w:eastAsia="黑体" w:cs="黑体"/>
          <w:color w:val="auto"/>
          <w:kern w:val="0"/>
          <w:sz w:val="30"/>
          <w:szCs w:val="30"/>
        </w:rPr>
        <w:t>十三、违约责任</w:t>
      </w:r>
    </w:p>
    <w:p>
      <w:pPr>
        <w:spacing w:line="360" w:lineRule="auto"/>
        <w:ind w:firstLine="600" w:firstLineChars="200"/>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1.甲方应按本合同约定的金额和时间向乙方支付合同款，每逾期一天，应承担应付未付金额</w:t>
      </w:r>
      <w:sdt>
        <w:sdtPr>
          <w:rPr>
            <w:rFonts w:hint="eastAsia" w:ascii="仿宋_GB2312" w:hAnsi="仿宋_GB2312" w:eastAsia="仿宋_GB2312" w:cs="仿宋_GB2312"/>
            <w:color w:val="000000"/>
            <w:kern w:val="0"/>
            <w:sz w:val="30"/>
            <w:szCs w:val="30"/>
          </w:rPr>
          <w:id w:val="-456024194"/>
          <w:placeholder>
            <w:docPart w:val="{061f95d4-de1b-42f8-9158-9c6e777af18c}"/>
          </w:placeholder>
        </w:sdtPr>
        <w:sdtEndPr>
          <w:rPr>
            <w:rFonts w:hint="eastAsia" w:ascii="仿宋_GB2312" w:hAnsi="仿宋_GB2312" w:eastAsia="仿宋_GB2312" w:cs="仿宋_GB2312"/>
            <w:color w:val="000000"/>
            <w:kern w:val="0"/>
            <w:sz w:val="30"/>
            <w:szCs w:val="30"/>
          </w:rPr>
        </w:sdtEndPr>
        <w:sdtContent>
          <w:r>
            <w:rPr>
              <w:rFonts w:hint="eastAsia" w:ascii="仿宋_GB2312" w:hAnsi="仿宋_GB2312" w:eastAsia="仿宋_GB2312" w:cs="仿宋_GB2312"/>
              <w:color w:val="000000"/>
              <w:kern w:val="0"/>
              <w:sz w:val="30"/>
              <w:szCs w:val="30"/>
              <w:u w:val="single"/>
            </w:rPr>
            <w:t xml:space="preserve"> 0.2 ‰</w:t>
          </w:r>
        </w:sdtContent>
      </w:sdt>
      <w:r>
        <w:rPr>
          <w:rFonts w:hint="eastAsia" w:ascii="仿宋_GB2312" w:hAnsi="仿宋_GB2312" w:eastAsia="仿宋_GB2312" w:cs="仿宋_GB2312"/>
          <w:color w:val="000000"/>
          <w:kern w:val="0"/>
          <w:sz w:val="30"/>
          <w:szCs w:val="30"/>
        </w:rPr>
        <w:t>的违约金。逾期超过</w:t>
      </w:r>
      <w:sdt>
        <w:sdtPr>
          <w:rPr>
            <w:rFonts w:hint="eastAsia" w:ascii="仿宋_GB2312" w:hAnsi="仿宋_GB2312" w:eastAsia="仿宋_GB2312" w:cs="仿宋_GB2312"/>
            <w:color w:val="000000"/>
            <w:kern w:val="0"/>
            <w:sz w:val="30"/>
            <w:szCs w:val="30"/>
          </w:rPr>
          <w:id w:val="-1359195394"/>
          <w:placeholder>
            <w:docPart w:val="{061f95d4-de1b-42f8-9158-9c6e777af18c}"/>
          </w:placeholder>
        </w:sdtPr>
        <w:sdtEndPr>
          <w:rPr>
            <w:rFonts w:hint="eastAsia" w:ascii="仿宋_GB2312" w:hAnsi="仿宋_GB2312" w:eastAsia="仿宋_GB2312" w:cs="仿宋_GB2312"/>
            <w:color w:val="000000"/>
            <w:kern w:val="0"/>
            <w:sz w:val="30"/>
            <w:szCs w:val="30"/>
          </w:rPr>
        </w:sdtEndPr>
        <w:sdtContent>
          <w:r>
            <w:rPr>
              <w:rFonts w:hint="eastAsia" w:ascii="仿宋_GB2312" w:hAnsi="仿宋_GB2312" w:eastAsia="仿宋_GB2312" w:cs="仿宋_GB2312"/>
              <w:color w:val="000000"/>
              <w:kern w:val="0"/>
              <w:sz w:val="30"/>
              <w:szCs w:val="30"/>
              <w:u w:val="single"/>
            </w:rPr>
            <w:t>15天</w:t>
          </w:r>
        </w:sdtContent>
      </w:sdt>
      <w:r>
        <w:rPr>
          <w:rFonts w:hint="eastAsia" w:ascii="仿宋_GB2312" w:hAnsi="仿宋_GB2312" w:eastAsia="仿宋_GB2312" w:cs="仿宋_GB2312"/>
          <w:color w:val="000000"/>
          <w:kern w:val="0"/>
          <w:sz w:val="30"/>
          <w:szCs w:val="30"/>
        </w:rPr>
        <w:t>以上时，乙方有权暂停履行下阶段工作，并书面通知甲方。</w:t>
      </w:r>
    </w:p>
    <w:p>
      <w:pPr>
        <w:widowControl w:val="0"/>
        <w:spacing w:line="480" w:lineRule="exact"/>
        <w:ind w:firstLine="600" w:firstLineChars="200"/>
        <w:jc w:val="both"/>
        <w:rPr>
          <w:rFonts w:ascii="仿宋_GB2312" w:hAnsi="仿宋_GB2312" w:eastAsia="仿宋_GB2312" w:cs="仿宋_GB2312"/>
          <w:color w:val="000000"/>
          <w:sz w:val="30"/>
          <w:szCs w:val="30"/>
          <w:lang w:val="en-US" w:eastAsia="zh-TW" w:bidi="ar-SA"/>
        </w:rPr>
      </w:pPr>
      <w:r>
        <w:rPr>
          <w:rFonts w:hint="eastAsia" w:ascii="仿宋_GB2312" w:hAnsi="仿宋_GB2312" w:eastAsia="仿宋_GB2312" w:cs="仿宋_GB2312"/>
          <w:color w:val="000000"/>
          <w:sz w:val="30"/>
          <w:szCs w:val="30"/>
          <w:lang w:val="en-US" w:eastAsia="zh-CN" w:bidi="ar-SA"/>
        </w:rPr>
        <w:t>2.乙方应按时按要求完成甲方所委托的全部工作，如有逾期，每延误一天，应向甲方支付该项目暂定合同总额</w:t>
      </w:r>
      <w:sdt>
        <w:sdtPr>
          <w:rPr>
            <w:rFonts w:hint="eastAsia" w:ascii="仿宋_GB2312" w:hAnsi="仿宋_GB2312" w:eastAsia="仿宋_GB2312" w:cs="仿宋_GB2312"/>
            <w:color w:val="000000"/>
            <w:sz w:val="30"/>
            <w:szCs w:val="30"/>
            <w:lang w:val="en-US" w:eastAsia="zh-CN" w:bidi="ar-SA"/>
          </w:rPr>
          <w:id w:val="1174988"/>
          <w:placeholder>
            <w:docPart w:val="{f1604300-ac64-418a-83cf-9837fb928a92}"/>
          </w:placeholder>
        </w:sdtPr>
        <w:sdtEndPr>
          <w:rPr>
            <w:rFonts w:hint="eastAsia" w:ascii="仿宋_GB2312" w:hAnsi="仿宋_GB2312" w:eastAsia="仿宋_GB2312" w:cs="仿宋_GB2312"/>
            <w:color w:val="000000"/>
            <w:sz w:val="30"/>
            <w:szCs w:val="30"/>
            <w:u w:val="single"/>
            <w:lang w:val="en-US" w:eastAsia="zh-CN" w:bidi="ar-SA"/>
          </w:rPr>
        </w:sdtEndPr>
        <w:sdtContent>
          <w:r>
            <w:rPr>
              <w:rFonts w:hint="eastAsia" w:ascii="仿宋_GB2312" w:hAnsi="仿宋_GB2312" w:eastAsia="仿宋_GB2312" w:cs="仿宋_GB2312"/>
              <w:color w:val="000000"/>
              <w:sz w:val="30"/>
              <w:szCs w:val="30"/>
              <w:u w:val="single"/>
              <w:lang w:val="en-US" w:eastAsia="zh-CN" w:bidi="ar-SA"/>
            </w:rPr>
            <w:t>0.2</w:t>
          </w:r>
        </w:sdtContent>
      </w:sdt>
      <w:r>
        <w:rPr>
          <w:rFonts w:hint="eastAsia" w:ascii="仿宋_GB2312" w:hAnsi="仿宋_GB2312" w:eastAsia="仿宋_GB2312" w:cs="仿宋_GB2312"/>
          <w:color w:val="000000"/>
          <w:sz w:val="30"/>
          <w:szCs w:val="30"/>
          <w:lang w:val="en-US" w:eastAsia="zh-CN" w:bidi="ar-SA"/>
        </w:rPr>
        <w:t>‰的违约金；逾期超过</w:t>
      </w:r>
      <w:sdt>
        <w:sdtPr>
          <w:rPr>
            <w:rFonts w:hint="eastAsia" w:ascii="仿宋_GB2312" w:hAnsi="仿宋_GB2312" w:eastAsia="仿宋_GB2312" w:cs="仿宋_GB2312"/>
            <w:color w:val="000000"/>
            <w:sz w:val="30"/>
            <w:szCs w:val="30"/>
            <w:lang w:val="en-US" w:eastAsia="zh-CN" w:bidi="ar-SA"/>
          </w:rPr>
          <w:id w:val="1174989"/>
          <w:placeholder>
            <w:docPart w:val="{f1604300-ac64-418a-83cf-9837fb928a92}"/>
          </w:placeholder>
        </w:sdtPr>
        <w:sdtEndPr>
          <w:rPr>
            <w:rFonts w:hint="eastAsia" w:ascii="仿宋_GB2312" w:hAnsi="仿宋_GB2312" w:eastAsia="仿宋_GB2312" w:cs="仿宋_GB2312"/>
            <w:color w:val="000000"/>
            <w:sz w:val="30"/>
            <w:szCs w:val="30"/>
            <w:u w:val="single"/>
            <w:lang w:val="en-US" w:eastAsia="zh-CN" w:bidi="ar-SA"/>
          </w:rPr>
        </w:sdtEndPr>
        <w:sdtContent>
          <w:r>
            <w:rPr>
              <w:rFonts w:hint="eastAsia" w:ascii="仿宋_GB2312" w:hAnsi="仿宋_GB2312" w:eastAsia="仿宋_GB2312" w:cs="仿宋_GB2312"/>
              <w:color w:val="000000"/>
              <w:sz w:val="30"/>
              <w:szCs w:val="30"/>
              <w:u w:val="single"/>
              <w:lang w:val="en-US" w:eastAsia="zh-CN" w:bidi="ar-SA"/>
            </w:rPr>
            <w:t xml:space="preserve"> 15</w:t>
          </w:r>
        </w:sdtContent>
      </w:sdt>
      <w:r>
        <w:rPr>
          <w:rFonts w:hint="eastAsia" w:ascii="仿宋_GB2312" w:hAnsi="仿宋_GB2312" w:eastAsia="仿宋_GB2312" w:cs="仿宋_GB2312"/>
          <w:color w:val="000000"/>
          <w:sz w:val="30"/>
          <w:szCs w:val="30"/>
          <w:lang w:val="en-US" w:eastAsia="zh-CN" w:bidi="ar-SA"/>
        </w:rPr>
        <w:t>天，甲方有权解除合同，乙方应退还甲方已支付的费用，并赔偿甲方由此造成的损失。</w:t>
      </w:r>
    </w:p>
    <w:p>
      <w:pPr>
        <w:widowControl w:val="0"/>
        <w:spacing w:line="480" w:lineRule="exact"/>
        <w:ind w:firstLine="600" w:firstLineChars="200"/>
        <w:jc w:val="both"/>
        <w:rPr>
          <w:rFonts w:ascii="仿宋_GB2312" w:hAnsi="仿宋_GB2312" w:eastAsia="仿宋_GB2312" w:cs="仿宋_GB2312"/>
          <w:color w:val="FF0000"/>
          <w:sz w:val="30"/>
          <w:szCs w:val="30"/>
          <w:lang w:val="en-US" w:eastAsia="zh-CN" w:bidi="ar-SA"/>
        </w:rPr>
      </w:pPr>
      <w:r>
        <w:rPr>
          <w:rFonts w:hint="eastAsia" w:ascii="仿宋_GB2312" w:hAnsi="仿宋_GB2312" w:eastAsia="仿宋_GB2312" w:cs="仿宋_GB2312"/>
          <w:color w:val="000000"/>
          <w:sz w:val="30"/>
          <w:szCs w:val="30"/>
          <w:lang w:val="en-US" w:eastAsia="zh-CN" w:bidi="ar-SA"/>
        </w:rPr>
        <w:t>3.在合同履行期间，甲方违反本合同约定而解除合同，甲方须向乙方支付暂定合同总额的</w:t>
      </w:r>
      <w:sdt>
        <w:sdtPr>
          <w:rPr>
            <w:rFonts w:hint="eastAsia" w:ascii="仿宋_GB2312" w:hAnsi="仿宋_GB2312" w:eastAsia="仿宋_GB2312" w:cs="仿宋_GB2312"/>
            <w:color w:val="000000"/>
            <w:sz w:val="30"/>
            <w:szCs w:val="30"/>
            <w:lang w:val="en-US" w:eastAsia="zh-CN" w:bidi="ar-SA"/>
          </w:rPr>
          <w:id w:val="7774721"/>
          <w:placeholder>
            <w:docPart w:val="{f1604300-ac64-418a-83cf-9837fb928a92}"/>
          </w:placeholder>
        </w:sdtPr>
        <w:sdtEndPr>
          <w:rPr>
            <w:rFonts w:hint="eastAsia" w:ascii="仿宋_GB2312" w:hAnsi="仿宋_GB2312" w:eastAsia="仿宋_GB2312" w:cs="仿宋_GB2312"/>
            <w:color w:val="000000"/>
            <w:sz w:val="30"/>
            <w:szCs w:val="30"/>
            <w:u w:val="single"/>
            <w:lang w:val="en-US" w:eastAsia="zh-CN" w:bidi="ar-SA"/>
          </w:rPr>
        </w:sdtEndPr>
        <w:sdtContent>
          <w:r>
            <w:rPr>
              <w:rFonts w:hint="eastAsia" w:ascii="仿宋_GB2312" w:hAnsi="仿宋_GB2312" w:eastAsia="仿宋_GB2312" w:cs="仿宋_GB2312"/>
              <w:color w:val="000000"/>
              <w:sz w:val="30"/>
              <w:szCs w:val="30"/>
              <w:u w:val="single"/>
              <w:lang w:val="en-US" w:eastAsia="zh-CN" w:bidi="ar-SA"/>
            </w:rPr>
            <w:t>20%</w:t>
          </w:r>
        </w:sdtContent>
      </w:sdt>
      <w:r>
        <w:rPr>
          <w:rFonts w:hint="eastAsia" w:ascii="仿宋_GB2312" w:hAnsi="仿宋_GB2312" w:eastAsia="仿宋_GB2312" w:cs="仿宋_GB2312"/>
          <w:color w:val="000000"/>
          <w:sz w:val="30"/>
          <w:szCs w:val="30"/>
          <w:lang w:val="en-US" w:eastAsia="zh-CN" w:bidi="ar-SA"/>
        </w:rPr>
        <w:t>作为违约金，乙方退还甲方已支付的款项；</w:t>
      </w:r>
      <w:r>
        <w:rPr>
          <w:rFonts w:hint="eastAsia" w:ascii="仿宋_GB2312" w:hAnsi="仿宋_GB2312" w:eastAsia="仿宋_GB2312" w:cs="仿宋_GB2312"/>
          <w:color w:val="000000"/>
          <w:sz w:val="30"/>
          <w:szCs w:val="30"/>
          <w:lang w:val="en-US" w:eastAsia="zh-TW" w:bidi="ar-SA"/>
        </w:rPr>
        <w:t>乙方违反本合同约定</w:t>
      </w:r>
      <w:r>
        <w:rPr>
          <w:rFonts w:hint="eastAsia" w:ascii="仿宋_GB2312" w:hAnsi="仿宋_GB2312" w:eastAsia="仿宋_GB2312" w:cs="仿宋_GB2312"/>
          <w:color w:val="000000"/>
          <w:sz w:val="30"/>
          <w:szCs w:val="30"/>
          <w:lang w:val="en-US" w:eastAsia="zh-CN" w:bidi="ar-SA"/>
        </w:rPr>
        <w:t>而</w:t>
      </w:r>
      <w:r>
        <w:rPr>
          <w:rFonts w:hint="eastAsia" w:ascii="仿宋_GB2312" w:hAnsi="仿宋_GB2312" w:eastAsia="仿宋_GB2312" w:cs="仿宋_GB2312"/>
          <w:color w:val="000000"/>
          <w:sz w:val="30"/>
          <w:szCs w:val="30"/>
          <w:lang w:val="en-US" w:eastAsia="zh-TW" w:bidi="ar-SA"/>
        </w:rPr>
        <w:t>解除合同的</w:t>
      </w:r>
      <w:r>
        <w:rPr>
          <w:rFonts w:hint="eastAsia" w:ascii="仿宋_GB2312" w:hAnsi="仿宋_GB2312" w:eastAsia="仿宋_GB2312" w:cs="仿宋_GB2312"/>
          <w:color w:val="000000"/>
          <w:sz w:val="30"/>
          <w:szCs w:val="30"/>
          <w:lang w:val="en-US" w:eastAsia="zh-CN" w:bidi="ar-SA"/>
        </w:rPr>
        <w:t>，</w:t>
      </w:r>
      <w:r>
        <w:rPr>
          <w:rFonts w:hint="eastAsia" w:ascii="仿宋_GB2312" w:hAnsi="仿宋_GB2312" w:eastAsia="仿宋_GB2312" w:cs="仿宋_GB2312"/>
          <w:color w:val="000000"/>
          <w:sz w:val="30"/>
          <w:szCs w:val="30"/>
          <w:lang w:val="en-US" w:eastAsia="zh-TW" w:bidi="ar-SA"/>
        </w:rPr>
        <w:t>乙方应向甲方</w:t>
      </w:r>
      <w:r>
        <w:rPr>
          <w:rFonts w:hint="eastAsia" w:ascii="仿宋_GB2312" w:hAnsi="仿宋_GB2312" w:eastAsia="仿宋_GB2312" w:cs="仿宋_GB2312"/>
          <w:color w:val="000000"/>
          <w:sz w:val="30"/>
          <w:szCs w:val="30"/>
          <w:lang w:val="en-US" w:eastAsia="zh-CN" w:bidi="ar-SA"/>
        </w:rPr>
        <w:t>支付暂定合同总额的</w:t>
      </w:r>
      <w:sdt>
        <w:sdtPr>
          <w:rPr>
            <w:rFonts w:hint="eastAsia" w:ascii="仿宋_GB2312" w:hAnsi="仿宋_GB2312" w:eastAsia="仿宋_GB2312" w:cs="仿宋_GB2312"/>
            <w:color w:val="000000"/>
            <w:sz w:val="30"/>
            <w:szCs w:val="30"/>
            <w:lang w:val="en-US" w:eastAsia="zh-CN" w:bidi="ar-SA"/>
          </w:rPr>
          <w:id w:val="7774720"/>
          <w:placeholder>
            <w:docPart w:val="{f1604300-ac64-418a-83cf-9837fb928a92}"/>
          </w:placeholder>
        </w:sdtPr>
        <w:sdtEndPr>
          <w:rPr>
            <w:rFonts w:hint="eastAsia" w:ascii="仿宋_GB2312" w:hAnsi="仿宋_GB2312" w:eastAsia="仿宋_GB2312" w:cs="仿宋_GB2312"/>
            <w:color w:val="000000"/>
            <w:sz w:val="30"/>
            <w:szCs w:val="30"/>
            <w:u w:val="single"/>
            <w:lang w:val="en-US" w:eastAsia="zh-CN" w:bidi="ar-SA"/>
          </w:rPr>
        </w:sdtEndPr>
        <w:sdtContent>
          <w:r>
            <w:rPr>
              <w:rFonts w:hint="eastAsia" w:ascii="仿宋_GB2312" w:hAnsi="仿宋_GB2312" w:eastAsia="仿宋_GB2312" w:cs="仿宋_GB2312"/>
              <w:color w:val="000000"/>
              <w:sz w:val="30"/>
              <w:szCs w:val="30"/>
              <w:u w:val="single"/>
              <w:lang w:val="en-US" w:eastAsia="zh-CN" w:bidi="ar-SA"/>
            </w:rPr>
            <w:t>20%</w:t>
          </w:r>
        </w:sdtContent>
      </w:sdt>
      <w:r>
        <w:rPr>
          <w:rFonts w:hint="eastAsia" w:ascii="仿宋_GB2312" w:hAnsi="仿宋_GB2312" w:eastAsia="仿宋_GB2312" w:cs="仿宋_GB2312"/>
          <w:color w:val="000000"/>
          <w:sz w:val="30"/>
          <w:szCs w:val="30"/>
          <w:lang w:val="en-US" w:eastAsia="zh-CN" w:bidi="ar-SA"/>
        </w:rPr>
        <w:t>作违约金，并退还其它甲方已支付的费用。</w:t>
      </w:r>
    </w:p>
    <w:p>
      <w:pPr>
        <w:widowControl w:val="0"/>
        <w:spacing w:line="4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4.</w:t>
      </w:r>
      <w:r>
        <w:rPr>
          <w:rFonts w:hint="eastAsia" w:ascii="仿宋_GB2312" w:hAnsi="仿宋_GB2312" w:eastAsia="仿宋_GB2312" w:cs="仿宋_GB2312"/>
          <w:color w:val="000000"/>
          <w:sz w:val="30"/>
          <w:szCs w:val="30"/>
          <w:lang w:val="en-US" w:eastAsia="zh-TW" w:bidi="ar-SA"/>
        </w:rPr>
        <w:t>乙方应向甲方支付的违约金</w:t>
      </w:r>
      <w:r>
        <w:rPr>
          <w:rFonts w:hint="eastAsia" w:ascii="仿宋_GB2312" w:hAnsi="仿宋_GB2312" w:eastAsia="仿宋_GB2312" w:cs="仿宋_GB2312"/>
          <w:color w:val="000000"/>
          <w:sz w:val="30"/>
          <w:szCs w:val="30"/>
          <w:lang w:val="en-US" w:eastAsia="zh-CN" w:bidi="ar-SA"/>
        </w:rPr>
        <w:t>，甲方有权在应付未付款中扣除，违约金不足以弥补甲方损失的，甲方可继续向乙方追偿。</w:t>
      </w:r>
    </w:p>
    <w:p>
      <w:pPr>
        <w:widowControl w:val="0"/>
        <w:spacing w:line="4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5.乙方对装饰资料及物品出现的遗漏或错误负责修改、补充，并自行承担一切费用。由于乙方的原因提供配饰清单达不到本合同的相关规定，甲方有权提出修改，同时乙方应无条件进行修改至符合本合同相关规定。若采取以上措施后，仍不能满足要求，甲方有权拒付款项，并终止合同未履行部分内容，同时，乙方须向甲方支付</w:t>
      </w:r>
      <w:sdt>
        <w:sdtPr>
          <w:rPr>
            <w:rFonts w:hint="eastAsia" w:ascii="仿宋_GB2312" w:hAnsi="仿宋_GB2312" w:eastAsia="仿宋_GB2312" w:cs="仿宋_GB2312"/>
            <w:color w:val="000000"/>
            <w:sz w:val="30"/>
            <w:szCs w:val="30"/>
            <w:lang w:val="en-US" w:eastAsia="zh-CN" w:bidi="ar-SA"/>
          </w:rPr>
          <w:id w:val="261120701"/>
          <w:placeholder>
            <w:docPart w:val="{061f95d4-de1b-42f8-9158-9c6e777af18c}"/>
          </w:placeholder>
        </w:sdtPr>
        <w:sdtEndPr>
          <w:rPr>
            <w:rFonts w:hint="eastAsia" w:ascii="仿宋_GB2312" w:hAnsi="仿宋_GB2312" w:eastAsia="仿宋_GB2312" w:cs="仿宋_GB2312"/>
            <w:color w:val="000000"/>
            <w:sz w:val="30"/>
            <w:szCs w:val="30"/>
            <w:lang w:val="en-US" w:eastAsia="zh-CN" w:bidi="ar-SA"/>
          </w:rPr>
        </w:sdtEndPr>
        <w:sdtContent>
          <w:r>
            <w:rPr>
              <w:rFonts w:hint="eastAsia" w:ascii="仿宋_GB2312" w:hAnsi="仿宋_GB2312" w:eastAsia="仿宋_GB2312" w:cs="仿宋_GB2312"/>
              <w:color w:val="000000"/>
              <w:sz w:val="30"/>
              <w:szCs w:val="30"/>
              <w:lang w:val="en-US" w:eastAsia="zh-CN" w:bidi="ar-SA"/>
            </w:rPr>
            <w:t>暂定合同总额</w:t>
          </w:r>
          <w:r>
            <w:rPr>
              <w:rFonts w:hint="eastAsia" w:ascii="仿宋_GB2312" w:hAnsi="仿宋_GB2312" w:eastAsia="仿宋_GB2312" w:cs="仿宋_GB2312"/>
              <w:color w:val="000000"/>
              <w:sz w:val="30"/>
              <w:szCs w:val="30"/>
              <w:u w:val="single"/>
              <w:lang w:val="en-US" w:eastAsia="zh-CN" w:bidi="ar-SA"/>
            </w:rPr>
            <w:t>20%</w:t>
          </w:r>
        </w:sdtContent>
      </w:sdt>
      <w:r>
        <w:rPr>
          <w:rFonts w:hint="eastAsia" w:ascii="仿宋_GB2312" w:hAnsi="仿宋_GB2312" w:eastAsia="仿宋_GB2312" w:cs="仿宋_GB2312"/>
          <w:color w:val="000000"/>
          <w:sz w:val="30"/>
          <w:szCs w:val="30"/>
          <w:lang w:val="en-US" w:eastAsia="zh-CN" w:bidi="ar-SA"/>
        </w:rPr>
        <w:t>的违约金。</w:t>
      </w:r>
    </w:p>
    <w:p>
      <w:pPr>
        <w:widowControl w:val="0"/>
        <w:spacing w:line="4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6.对竣工验收后保修期</w:t>
      </w:r>
      <w:sdt>
        <w:sdtPr>
          <w:rPr>
            <w:rFonts w:hint="eastAsia" w:ascii="仿宋_GB2312" w:hAnsi="仿宋_GB2312" w:eastAsia="仿宋_GB2312" w:cs="仿宋_GB2312"/>
            <w:color w:val="000000"/>
            <w:sz w:val="30"/>
            <w:szCs w:val="30"/>
            <w:lang w:val="en-US" w:eastAsia="zh-CN" w:bidi="ar-SA"/>
          </w:rPr>
          <w:id w:val="19301002"/>
          <w:placeholder>
            <w:docPart w:val="{95cf2e13-17ab-445d-bad9-28ef9e5f044f}"/>
          </w:placeholder>
        </w:sdtPr>
        <w:sdtEndPr>
          <w:rPr>
            <w:rFonts w:hint="eastAsia" w:ascii="仿宋_GB2312" w:hAnsi="仿宋_GB2312" w:eastAsia="仿宋_GB2312" w:cs="仿宋_GB2312"/>
            <w:color w:val="000000"/>
            <w:sz w:val="30"/>
            <w:szCs w:val="30"/>
            <w:u w:val="single"/>
            <w:lang w:val="en-US" w:eastAsia="zh-CN" w:bidi="ar-SA"/>
          </w:rPr>
        </w:sdtEndPr>
        <w:sdtContent>
          <w:r>
            <w:rPr>
              <w:rFonts w:hint="eastAsia" w:ascii="仿宋_GB2312" w:hAnsi="仿宋_GB2312" w:eastAsia="仿宋_GB2312" w:cs="仿宋_GB2312"/>
              <w:color w:val="000000"/>
              <w:sz w:val="30"/>
              <w:szCs w:val="30"/>
              <w:u w:val="single"/>
              <w:lang w:val="en-US" w:eastAsia="zh-CN" w:bidi="ar-SA"/>
            </w:rPr>
            <w:t>一</w:t>
          </w:r>
        </w:sdtContent>
      </w:sdt>
      <w:r>
        <w:rPr>
          <w:rFonts w:hint="eastAsia" w:ascii="仿宋_GB2312" w:hAnsi="仿宋_GB2312" w:eastAsia="仿宋_GB2312" w:cs="仿宋_GB2312"/>
          <w:color w:val="000000"/>
          <w:sz w:val="30"/>
          <w:szCs w:val="30"/>
          <w:lang w:val="en-US" w:eastAsia="zh-CN" w:bidi="ar-SA"/>
        </w:rPr>
        <w:t>年内发生的质量问题，乙方免费维修，如因质量缺陷造成其它损失的，由乙方承担责任。乙方应在接到甲方维修指令后7天内提供维修服务；如确实不能维修，且确属质量问题，乙方应免费予以更换。乙方不配合维修或更换的，甲方有权另行委托第三方执行，所需费用从合同尾款中扣除。</w:t>
      </w:r>
    </w:p>
    <w:p>
      <w:pPr>
        <w:widowControl w:val="0"/>
        <w:spacing w:line="4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7.由于乙方原因造成的对他人财产和人身伤害，或对乙方自身工作人员的伤害，责任全由乙方承担。</w:t>
      </w:r>
    </w:p>
    <w:p>
      <w:pPr>
        <w:widowControl w:val="0"/>
        <w:spacing w:line="480" w:lineRule="exact"/>
        <w:ind w:firstLine="600" w:firstLineChars="200"/>
        <w:jc w:val="both"/>
        <w:rPr>
          <w:rFonts w:hint="eastAsia"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8.甲方有权在乙方配饰摆放工作完成后，根据配饰清单及现场效果提出调整意见。乙方须按甲方意见进行调整，且不得另行收取费用。若窗帘工程量或清单范围发生调整，部分产品不再采购，导致合同金额发生重大变化（包括但不限于取消或新增部分内容等），甲方不承担任何违约责任及违约金，乙方不得以此为由停工、怠工或主张任何费用索赔。</w:t>
      </w:r>
    </w:p>
    <w:p>
      <w:pPr>
        <w:widowControl w:val="0"/>
        <w:spacing w:line="480" w:lineRule="exact"/>
        <w:ind w:firstLine="600" w:firstLineChars="200"/>
        <w:jc w:val="both"/>
        <w:rPr>
          <w:rFonts w:ascii="宋体" w:hAnsi="宋体" w:eastAsia="宋体" w:cs="宋体"/>
          <w:color w:val="auto"/>
          <w:sz w:val="21"/>
          <w:szCs w:val="21"/>
          <w:lang w:val="en-US" w:eastAsia="zh-CN" w:bidi="ar-SA"/>
        </w:rPr>
      </w:pPr>
      <w:r>
        <w:rPr>
          <w:rFonts w:hint="eastAsia" w:ascii="仿宋_GB2312" w:hAnsi="仿宋_GB2312" w:eastAsia="仿宋_GB2312" w:cs="仿宋_GB2312"/>
          <w:color w:val="000000"/>
          <w:sz w:val="30"/>
          <w:szCs w:val="30"/>
          <w:lang w:val="en-US" w:eastAsia="zh-CN" w:bidi="ar-SA"/>
        </w:rPr>
        <w:t>9.乙方应保证其向甲方提交的成果（包括阶段性和最终性成果）不侵犯第三方的任何合法权益。甲方因使用乙方提交的成果被第三方指控侵权、提出异议或权利主张的，乙方应当积极协助解决，并赔偿由此给甲方造成的一切损失。</w:t>
      </w:r>
    </w:p>
    <w:p>
      <w:pPr>
        <w:widowControl/>
        <w:autoSpaceDE w:val="0"/>
        <w:autoSpaceDN w:val="0"/>
        <w:spacing w:line="600" w:lineRule="exact"/>
        <w:ind w:firstLine="588" w:firstLineChars="196"/>
        <w:rPr>
          <w:rFonts w:ascii="黑体" w:hAnsi="黑体" w:eastAsia="黑体" w:cs="黑体"/>
          <w:bCs/>
          <w:color w:val="000000"/>
          <w:kern w:val="0"/>
          <w:sz w:val="30"/>
          <w:szCs w:val="30"/>
          <w:lang w:val="zh-CN"/>
        </w:rPr>
      </w:pPr>
      <w:r>
        <w:rPr>
          <w:rFonts w:hint="eastAsia" w:ascii="黑体" w:hAnsi="黑体" w:eastAsia="黑体" w:cs="黑体"/>
          <w:bCs/>
          <w:color w:val="000000"/>
          <w:kern w:val="0"/>
          <w:sz w:val="30"/>
          <w:szCs w:val="30"/>
        </w:rPr>
        <w:t>十四</w:t>
      </w:r>
      <w:r>
        <w:rPr>
          <w:rFonts w:hint="eastAsia" w:ascii="黑体" w:hAnsi="黑体" w:eastAsia="黑体" w:cs="黑体"/>
          <w:bCs/>
          <w:color w:val="000000"/>
          <w:kern w:val="0"/>
          <w:sz w:val="30"/>
          <w:szCs w:val="30"/>
          <w:lang w:val="zh-CN"/>
        </w:rPr>
        <w:t>、通知</w:t>
      </w:r>
    </w:p>
    <w:p>
      <w:pPr>
        <w:widowControl/>
        <w:autoSpaceDE w:val="0"/>
        <w:autoSpaceDN w:val="0"/>
        <w:spacing w:line="600" w:lineRule="exact"/>
        <w:ind w:firstLine="588" w:firstLineChars="196"/>
        <w:rPr>
          <w:rFonts w:ascii="仿宋_GB2312" w:hAnsi="仿宋_GB2312" w:eastAsia="仿宋_GB2312" w:cs="仿宋_GB2312"/>
          <w:color w:val="000000"/>
          <w:kern w:val="0"/>
          <w:sz w:val="30"/>
          <w:szCs w:val="30"/>
          <w:lang w:val="zh-CN"/>
        </w:rPr>
      </w:pPr>
      <w:r>
        <w:rPr>
          <w:rFonts w:hint="eastAsia" w:ascii="仿宋_GB2312" w:hAnsi="仿宋_GB2312" w:eastAsia="仿宋_GB2312" w:cs="仿宋_GB2312"/>
          <w:color w:val="000000"/>
          <w:kern w:val="0"/>
          <w:sz w:val="30"/>
          <w:szCs w:val="30"/>
        </w:rPr>
        <w:t>1.</w:t>
      </w:r>
      <w:r>
        <w:rPr>
          <w:rFonts w:hint="eastAsia" w:ascii="仿宋_GB2312" w:hAnsi="仿宋_GB2312" w:eastAsia="仿宋_GB2312" w:cs="仿宋_GB2312"/>
          <w:color w:val="000000"/>
          <w:kern w:val="0"/>
          <w:sz w:val="30"/>
          <w:szCs w:val="30"/>
          <w:lang w:val="zh-CN"/>
        </w:rPr>
        <w:t xml:space="preserve">甲方的通讯地址： </w:t>
      </w:r>
      <w:r>
        <w:rPr>
          <w:rFonts w:hint="eastAsia" w:ascii="仿宋_GB2312" w:hAnsi="仿宋_GB2312" w:eastAsia="仿宋_GB2312" w:cs="仿宋_GB2312"/>
          <w:color w:val="000000"/>
          <w:kern w:val="0"/>
          <w:sz w:val="30"/>
          <w:szCs w:val="30"/>
          <w:u w:val="single"/>
          <w:lang w:val="zh-CN"/>
        </w:rPr>
        <w:t xml:space="preserve">                          </w:t>
      </w:r>
    </w:p>
    <w:p>
      <w:pPr>
        <w:widowControl/>
        <w:autoSpaceDE w:val="0"/>
        <w:autoSpaceDN w:val="0"/>
        <w:spacing w:line="600" w:lineRule="exact"/>
        <w:ind w:firstLine="900" w:firstLineChars="300"/>
        <w:rPr>
          <w:rFonts w:ascii="仿宋_GB2312" w:hAnsi="仿宋_GB2312" w:eastAsia="仿宋_GB2312" w:cs="仿宋_GB2312"/>
          <w:color w:val="000000"/>
          <w:kern w:val="0"/>
          <w:sz w:val="30"/>
          <w:szCs w:val="30"/>
          <w:u w:val="single"/>
          <w:lang w:val="zh-CN"/>
        </w:rPr>
      </w:pPr>
      <w:r>
        <w:rPr>
          <w:rFonts w:hint="eastAsia" w:ascii="仿宋_GB2312" w:hAnsi="仿宋_GB2312" w:eastAsia="仿宋_GB2312" w:cs="仿宋_GB2312"/>
          <w:color w:val="000000"/>
          <w:kern w:val="0"/>
          <w:sz w:val="30"/>
          <w:szCs w:val="30"/>
          <w:lang w:val="zh-CN"/>
        </w:rPr>
        <w:t>指定联系人：</w:t>
      </w:r>
      <w:r>
        <w:rPr>
          <w:rFonts w:hint="eastAsia" w:ascii="仿宋_GB2312" w:hAnsi="仿宋_GB2312" w:eastAsia="仿宋_GB2312" w:cs="仿宋_GB2312"/>
          <w:color w:val="000000"/>
          <w:kern w:val="0"/>
          <w:sz w:val="30"/>
          <w:szCs w:val="30"/>
          <w:u w:val="single"/>
          <w:lang w:val="zh-CN"/>
        </w:rPr>
        <w:t xml:space="preserve">                               </w:t>
      </w:r>
    </w:p>
    <w:p>
      <w:pPr>
        <w:widowControl/>
        <w:autoSpaceDE w:val="0"/>
        <w:autoSpaceDN w:val="0"/>
        <w:spacing w:line="600" w:lineRule="exact"/>
        <w:ind w:firstLine="900" w:firstLineChars="300"/>
        <w:rPr>
          <w:rFonts w:ascii="仿宋_GB2312" w:hAnsi="仿宋_GB2312" w:eastAsia="仿宋_GB2312" w:cs="仿宋_GB2312"/>
          <w:color w:val="000000"/>
          <w:kern w:val="0"/>
          <w:sz w:val="30"/>
          <w:szCs w:val="30"/>
          <w:u w:val="single"/>
          <w:lang w:val="zh-CN"/>
        </w:rPr>
      </w:pPr>
      <w:r>
        <w:rPr>
          <w:rFonts w:hint="eastAsia" w:ascii="仿宋_GB2312" w:hAnsi="仿宋_GB2312" w:eastAsia="仿宋_GB2312" w:cs="仿宋_GB2312"/>
          <w:color w:val="000000"/>
          <w:kern w:val="0"/>
          <w:sz w:val="30"/>
          <w:szCs w:val="30"/>
          <w:lang w:val="zh-CN"/>
        </w:rPr>
        <w:t xml:space="preserve">邮箱地址： </w:t>
      </w:r>
      <w:r>
        <w:rPr>
          <w:rFonts w:hint="eastAsia" w:ascii="仿宋_GB2312" w:hAnsi="仿宋_GB2312" w:eastAsia="仿宋_GB2312" w:cs="仿宋_GB2312"/>
          <w:color w:val="000000"/>
          <w:kern w:val="0"/>
          <w:sz w:val="30"/>
          <w:szCs w:val="30"/>
          <w:u w:val="single"/>
          <w:lang w:val="zh-CN"/>
        </w:rPr>
        <w:t xml:space="preserve">                                </w:t>
      </w:r>
    </w:p>
    <w:p>
      <w:pPr>
        <w:widowControl/>
        <w:autoSpaceDE w:val="0"/>
        <w:autoSpaceDN w:val="0"/>
        <w:spacing w:line="600" w:lineRule="exact"/>
        <w:ind w:firstLine="900" w:firstLineChars="300"/>
        <w:rPr>
          <w:rFonts w:ascii="仿宋_GB2312" w:hAnsi="仿宋_GB2312" w:eastAsia="仿宋_GB2312" w:cs="仿宋_GB2312"/>
          <w:color w:val="000000"/>
          <w:kern w:val="0"/>
          <w:sz w:val="30"/>
          <w:szCs w:val="30"/>
          <w:lang w:val="zh-CN"/>
        </w:rPr>
      </w:pPr>
      <w:r>
        <w:rPr>
          <w:rFonts w:hint="eastAsia" w:ascii="仿宋_GB2312" w:hAnsi="仿宋_GB2312" w:eastAsia="仿宋_GB2312" w:cs="仿宋_GB2312"/>
          <w:color w:val="000000"/>
          <w:kern w:val="0"/>
          <w:sz w:val="30"/>
          <w:szCs w:val="30"/>
          <w:lang w:val="zh-CN"/>
        </w:rPr>
        <w:t xml:space="preserve">联系电话： </w:t>
      </w:r>
      <w:r>
        <w:rPr>
          <w:rFonts w:hint="eastAsia" w:ascii="仿宋_GB2312" w:hAnsi="仿宋_GB2312" w:eastAsia="仿宋_GB2312" w:cs="仿宋_GB2312"/>
          <w:color w:val="000000"/>
          <w:kern w:val="0"/>
          <w:sz w:val="30"/>
          <w:szCs w:val="30"/>
          <w:u w:val="single"/>
          <w:lang w:val="zh-CN"/>
        </w:rPr>
        <w:t xml:space="preserve">                                </w:t>
      </w:r>
      <w:r>
        <w:rPr>
          <w:rFonts w:hint="eastAsia" w:ascii="仿宋_GB2312" w:hAnsi="仿宋_GB2312" w:eastAsia="仿宋_GB2312" w:cs="仿宋_GB2312"/>
          <w:color w:val="000000"/>
          <w:kern w:val="0"/>
          <w:sz w:val="30"/>
          <w:szCs w:val="30"/>
          <w:lang w:val="zh-CN"/>
        </w:rPr>
        <w:t xml:space="preserve">             </w:t>
      </w:r>
    </w:p>
    <w:p>
      <w:pPr>
        <w:widowControl/>
        <w:autoSpaceDE w:val="0"/>
        <w:autoSpaceDN w:val="0"/>
        <w:spacing w:line="600" w:lineRule="exact"/>
        <w:ind w:firstLine="588" w:firstLineChars="196"/>
        <w:rPr>
          <w:rFonts w:ascii="仿宋_GB2312" w:hAnsi="仿宋_GB2312" w:eastAsia="仿宋_GB2312" w:cs="仿宋_GB2312"/>
          <w:color w:val="000000"/>
          <w:kern w:val="0"/>
          <w:sz w:val="30"/>
          <w:szCs w:val="30"/>
          <w:lang w:val="zh-CN"/>
        </w:rPr>
      </w:pPr>
      <w:r>
        <w:rPr>
          <w:rFonts w:hint="eastAsia" w:ascii="仿宋_GB2312" w:hAnsi="仿宋_GB2312" w:eastAsia="仿宋_GB2312" w:cs="仿宋_GB2312"/>
          <w:color w:val="000000"/>
          <w:kern w:val="0"/>
          <w:sz w:val="30"/>
          <w:szCs w:val="30"/>
          <w:lang w:val="zh-CN"/>
        </w:rPr>
        <w:t xml:space="preserve">  乙方的通讯地址： </w:t>
      </w:r>
      <w:r>
        <w:rPr>
          <w:rFonts w:hint="eastAsia" w:ascii="仿宋_GB2312" w:hAnsi="仿宋_GB2312" w:eastAsia="仿宋_GB2312" w:cs="仿宋_GB2312"/>
          <w:color w:val="000000"/>
          <w:kern w:val="0"/>
          <w:sz w:val="30"/>
          <w:szCs w:val="30"/>
          <w:u w:val="single"/>
          <w:lang w:val="zh-CN"/>
        </w:rPr>
        <w:t xml:space="preserve">                          </w:t>
      </w:r>
    </w:p>
    <w:p>
      <w:pPr>
        <w:widowControl/>
        <w:autoSpaceDE w:val="0"/>
        <w:autoSpaceDN w:val="0"/>
        <w:spacing w:line="600" w:lineRule="exact"/>
        <w:ind w:firstLine="900" w:firstLineChars="300"/>
        <w:rPr>
          <w:rFonts w:ascii="仿宋_GB2312" w:hAnsi="仿宋_GB2312" w:eastAsia="仿宋_GB2312" w:cs="仿宋_GB2312"/>
          <w:color w:val="000000"/>
          <w:kern w:val="0"/>
          <w:sz w:val="30"/>
          <w:szCs w:val="30"/>
          <w:u w:val="single"/>
          <w:lang w:val="zh-CN"/>
        </w:rPr>
      </w:pPr>
      <w:r>
        <w:rPr>
          <w:rFonts w:hint="eastAsia" w:ascii="仿宋_GB2312" w:hAnsi="仿宋_GB2312" w:eastAsia="仿宋_GB2312" w:cs="仿宋_GB2312"/>
          <w:color w:val="000000"/>
          <w:kern w:val="0"/>
          <w:sz w:val="30"/>
          <w:szCs w:val="30"/>
          <w:lang w:val="zh-CN"/>
        </w:rPr>
        <w:t xml:space="preserve">指定联系人： </w:t>
      </w:r>
      <w:r>
        <w:rPr>
          <w:rFonts w:hint="eastAsia" w:ascii="仿宋_GB2312" w:hAnsi="仿宋_GB2312" w:eastAsia="仿宋_GB2312" w:cs="仿宋_GB2312"/>
          <w:color w:val="000000"/>
          <w:kern w:val="0"/>
          <w:sz w:val="30"/>
          <w:szCs w:val="30"/>
          <w:u w:val="single"/>
          <w:lang w:val="zh-CN"/>
        </w:rPr>
        <w:t xml:space="preserve">                              </w:t>
      </w:r>
    </w:p>
    <w:p>
      <w:pPr>
        <w:widowControl/>
        <w:autoSpaceDE w:val="0"/>
        <w:autoSpaceDN w:val="0"/>
        <w:spacing w:line="600" w:lineRule="exact"/>
        <w:ind w:firstLine="900" w:firstLineChars="300"/>
        <w:rPr>
          <w:rFonts w:ascii="仿宋_GB2312" w:hAnsi="仿宋_GB2312" w:eastAsia="仿宋_GB2312" w:cs="仿宋_GB2312"/>
          <w:color w:val="000000"/>
          <w:kern w:val="0"/>
          <w:sz w:val="30"/>
          <w:szCs w:val="30"/>
          <w:u w:val="single"/>
          <w:lang w:val="zh-CN"/>
        </w:rPr>
      </w:pPr>
      <w:r>
        <w:rPr>
          <w:rFonts w:hint="eastAsia" w:ascii="仿宋_GB2312" w:hAnsi="仿宋_GB2312" w:eastAsia="仿宋_GB2312" w:cs="仿宋_GB2312"/>
          <w:color w:val="000000"/>
          <w:kern w:val="0"/>
          <w:sz w:val="30"/>
          <w:szCs w:val="30"/>
          <w:lang w:val="zh-CN"/>
        </w:rPr>
        <w:t xml:space="preserve">邮箱地址： </w:t>
      </w:r>
      <w:r>
        <w:rPr>
          <w:rFonts w:hint="eastAsia" w:ascii="仿宋_GB2312" w:hAnsi="仿宋_GB2312" w:eastAsia="仿宋_GB2312" w:cs="仿宋_GB2312"/>
          <w:color w:val="000000"/>
          <w:kern w:val="0"/>
          <w:sz w:val="30"/>
          <w:szCs w:val="30"/>
          <w:u w:val="single"/>
          <w:lang w:val="zh-CN"/>
        </w:rPr>
        <w:t xml:space="preserve">                                </w:t>
      </w:r>
    </w:p>
    <w:p>
      <w:pPr>
        <w:widowControl/>
        <w:snapToGrid w:val="0"/>
        <w:spacing w:line="600" w:lineRule="exact"/>
        <w:ind w:firstLine="900" w:firstLineChars="300"/>
        <w:rPr>
          <w:rFonts w:ascii="仿宋_GB2312" w:hAnsi="仿宋_GB2312" w:eastAsia="仿宋_GB2312" w:cs="仿宋_GB2312"/>
          <w:color w:val="000000"/>
          <w:kern w:val="0"/>
          <w:sz w:val="30"/>
          <w:szCs w:val="30"/>
          <w:lang w:val="zh-CN" w:bidi="ar"/>
        </w:rPr>
      </w:pPr>
      <w:r>
        <w:rPr>
          <w:rFonts w:hint="eastAsia" w:ascii="仿宋_GB2312" w:hAnsi="仿宋_GB2312" w:eastAsia="仿宋_GB2312" w:cs="仿宋_GB2312"/>
          <w:color w:val="000000"/>
          <w:kern w:val="0"/>
          <w:sz w:val="30"/>
          <w:szCs w:val="30"/>
          <w:lang w:val="zh-CN" w:bidi="ar"/>
        </w:rPr>
        <w:t>联系电话：</w:t>
      </w:r>
      <w:r>
        <w:rPr>
          <w:rFonts w:hint="eastAsia" w:ascii="仿宋_GB2312" w:hAnsi="仿宋_GB2312" w:eastAsia="仿宋_GB2312" w:cs="仿宋_GB2312"/>
          <w:color w:val="000000"/>
          <w:kern w:val="0"/>
          <w:sz w:val="30"/>
          <w:szCs w:val="30"/>
          <w:u w:val="single"/>
          <w:lang w:val="zh-CN" w:bidi="ar"/>
        </w:rPr>
        <w:t xml:space="preserve">                                 </w:t>
      </w:r>
      <w:r>
        <w:rPr>
          <w:rFonts w:hint="eastAsia" w:ascii="仿宋_GB2312" w:hAnsi="仿宋_GB2312" w:eastAsia="仿宋_GB2312" w:cs="仿宋_GB2312"/>
          <w:color w:val="000000"/>
          <w:kern w:val="0"/>
          <w:sz w:val="30"/>
          <w:szCs w:val="30"/>
          <w:lang w:val="zh-CN" w:bidi="ar"/>
        </w:rPr>
        <w:t xml:space="preserve">                                          </w:t>
      </w:r>
    </w:p>
    <w:p>
      <w:pPr>
        <w:widowControl/>
        <w:snapToGrid w:val="0"/>
        <w:spacing w:line="600" w:lineRule="exact"/>
        <w:ind w:firstLine="600" w:firstLineChars="200"/>
        <w:rPr>
          <w:rFonts w:ascii="仿宋_GB2312" w:hAnsi="仿宋_GB2312" w:eastAsia="仿宋_GB2312" w:cs="仿宋_GB2312"/>
          <w:color w:val="000000"/>
          <w:kern w:val="0"/>
          <w:sz w:val="30"/>
          <w:szCs w:val="30"/>
          <w:lang w:val="zh-CN" w:bidi="ar"/>
        </w:rPr>
      </w:pPr>
      <w:r>
        <w:rPr>
          <w:rFonts w:hint="eastAsia" w:ascii="仿宋_GB2312" w:hAnsi="仿宋_GB2312" w:eastAsia="仿宋_GB2312" w:cs="仿宋_GB2312"/>
          <w:color w:val="000000"/>
          <w:kern w:val="0"/>
          <w:sz w:val="30"/>
          <w:szCs w:val="30"/>
          <w:lang w:bidi="ar"/>
        </w:rPr>
        <w:t>2.</w:t>
      </w:r>
      <w:r>
        <w:rPr>
          <w:rFonts w:hint="eastAsia" w:ascii="仿宋_GB2312" w:hAnsi="仿宋_GB2312" w:eastAsia="仿宋_GB2312" w:cs="仿宋_GB2312"/>
          <w:color w:val="000000"/>
          <w:kern w:val="0"/>
          <w:sz w:val="30"/>
          <w:szCs w:val="30"/>
          <w:lang w:val="zh-CN" w:bidi="ar"/>
        </w:rPr>
        <w:t>任何一方的联系方式发生变更的，应当及时书面通知对方，否则依照本合同约定的联系方式通知，自发出或寄出通知之日起第5日视为送达，因此产生的一切不利后果自行承担。</w:t>
      </w:r>
    </w:p>
    <w:p>
      <w:pPr>
        <w:widowControl/>
        <w:snapToGrid w:val="0"/>
        <w:spacing w:line="600" w:lineRule="exact"/>
        <w:ind w:firstLine="600" w:firstLineChars="200"/>
        <w:rPr>
          <w:rFonts w:ascii="宋体" w:hAnsi="宋体" w:eastAsia="宋体" w:cs="宋体"/>
          <w:color w:val="auto"/>
          <w:kern w:val="0"/>
          <w:szCs w:val="21"/>
        </w:rPr>
      </w:pPr>
      <w:r>
        <w:rPr>
          <w:rFonts w:hint="eastAsia" w:ascii="仿宋_GB2312" w:hAnsi="仿宋_GB2312" w:eastAsia="仿宋_GB2312" w:cs="仿宋_GB2312"/>
          <w:color w:val="000000"/>
          <w:kern w:val="0"/>
          <w:sz w:val="30"/>
          <w:szCs w:val="30"/>
          <w:lang w:bidi="ar"/>
        </w:rPr>
        <w:t>3.</w:t>
      </w:r>
      <w:r>
        <w:rPr>
          <w:rFonts w:hint="eastAsia" w:ascii="仿宋_GB2312" w:hAnsi="仿宋_GB2312" w:eastAsia="仿宋_GB2312" w:cs="仿宋_GB2312"/>
          <w:color w:val="000000"/>
          <w:kern w:val="0"/>
          <w:sz w:val="30"/>
          <w:szCs w:val="30"/>
          <w:lang w:val="zh-CN" w:bidi="ar"/>
        </w:rPr>
        <w:t>本合同约定的送达方式适用于法律文书的送达。</w:t>
      </w:r>
    </w:p>
    <w:p>
      <w:pPr>
        <w:widowControl w:val="0"/>
        <w:adjustRightInd w:val="0"/>
        <w:snapToGrid w:val="0"/>
        <w:spacing w:line="580" w:lineRule="exact"/>
        <w:ind w:firstLine="600" w:firstLineChars="200"/>
        <w:jc w:val="both"/>
        <w:rPr>
          <w:rFonts w:ascii="黑体" w:hAnsi="黑体" w:eastAsia="黑体" w:cs="黑体"/>
          <w:bCs/>
          <w:color w:val="000000"/>
          <w:sz w:val="30"/>
          <w:szCs w:val="30"/>
          <w:lang w:val="en-US" w:eastAsia="zh-CN" w:bidi="ar-SA"/>
        </w:rPr>
      </w:pPr>
      <w:r>
        <w:rPr>
          <w:rFonts w:hint="eastAsia" w:ascii="黑体" w:hAnsi="黑体" w:eastAsia="黑体" w:cs="黑体"/>
          <w:bCs/>
          <w:color w:val="000000"/>
          <w:sz w:val="30"/>
          <w:szCs w:val="30"/>
          <w:lang w:val="en-US" w:eastAsia="zh-CN" w:bidi="ar-SA"/>
        </w:rPr>
        <w:t>十五、不可抗力</w:t>
      </w:r>
    </w:p>
    <w:p>
      <w:pPr>
        <w:adjustRightInd w:val="0"/>
        <w:snapToGrid w:val="0"/>
        <w:spacing w:line="600" w:lineRule="exact"/>
        <w:ind w:firstLine="600" w:firstLineChars="200"/>
        <w:rPr>
          <w:rFonts w:ascii="仿宋_GB2312" w:hAnsi="仿宋_GB2312" w:eastAsia="仿宋_GB2312" w:cs="仿宋_GB2312"/>
          <w:bCs/>
          <w:color w:val="000000"/>
          <w:kern w:val="0"/>
          <w:sz w:val="30"/>
          <w:szCs w:val="30"/>
          <w:lang w:bidi="en-US"/>
        </w:rPr>
      </w:pPr>
      <w:r>
        <w:rPr>
          <w:rFonts w:hint="eastAsia" w:ascii="仿宋_GB2312" w:hAnsi="仿宋_GB2312" w:eastAsia="仿宋_GB2312" w:cs="仿宋_GB2312"/>
          <w:color w:val="000000"/>
          <w:kern w:val="0"/>
          <w:sz w:val="30"/>
          <w:szCs w:val="30"/>
        </w:rPr>
        <w:t>1.</w:t>
      </w:r>
      <w:r>
        <w:rPr>
          <w:rFonts w:hint="eastAsia" w:ascii="Times New Roman" w:hAnsi="Times New Roman" w:eastAsia="仿宋_GB2312" w:cs="Times New Roman"/>
          <w:color w:val="000000"/>
          <w:kern w:val="0"/>
          <w:sz w:val="30"/>
          <w:szCs w:val="32"/>
        </w:rPr>
        <w:t>不可抗力是指甲乙双方在订立合同时不可预见，在项目实施过程中</w:t>
      </w:r>
      <w:r>
        <w:rPr>
          <w:rFonts w:hint="eastAsia" w:ascii="仿宋_GB2312" w:hAnsi="仿宋_GB2312" w:eastAsia="仿宋_GB2312" w:cs="仿宋_GB2312"/>
          <w:bCs/>
          <w:color w:val="000000"/>
          <w:kern w:val="0"/>
          <w:sz w:val="30"/>
          <w:szCs w:val="30"/>
          <w:lang w:bidi="en-US"/>
        </w:rPr>
        <w:t>那些不能预见、不能避免且不能克服的客观情况，但不包括违约或疏忽。这些情况包括但不限于：</w:t>
      </w:r>
    </w:p>
    <w:p>
      <w:pPr>
        <w:adjustRightInd w:val="0"/>
        <w:snapToGrid w:val="0"/>
        <w:spacing w:line="600" w:lineRule="exact"/>
        <w:ind w:firstLine="600" w:firstLineChars="200"/>
        <w:rPr>
          <w:rFonts w:ascii="Times New Roman" w:hAnsi="Times New Roman" w:eastAsia="仿宋_GB2312" w:cs="Times New Roman"/>
          <w:color w:val="000000"/>
          <w:kern w:val="0"/>
          <w:sz w:val="30"/>
          <w:szCs w:val="32"/>
        </w:rPr>
      </w:pPr>
      <w:r>
        <w:rPr>
          <w:rFonts w:hint="eastAsia" w:ascii="Times New Roman" w:hAnsi="Times New Roman" w:eastAsia="仿宋_GB2312" w:cs="Times New Roman"/>
          <w:color w:val="000000"/>
          <w:kern w:val="0"/>
          <w:sz w:val="30"/>
          <w:szCs w:val="32"/>
        </w:rPr>
        <w:t>（1）地震、海啸、火山爆发、泥石流、暴雨（雪）、台风、龙卷风、水灾等自然灾害。（不含暴发洪水、异常气象）</w:t>
      </w:r>
    </w:p>
    <w:p>
      <w:pPr>
        <w:adjustRightInd w:val="0"/>
        <w:snapToGrid w:val="0"/>
        <w:spacing w:line="600" w:lineRule="exact"/>
        <w:ind w:firstLine="600" w:firstLineChars="200"/>
        <w:rPr>
          <w:rFonts w:ascii="Times New Roman" w:hAnsi="Times New Roman" w:eastAsia="仿宋_GB2312" w:cs="Times New Roman"/>
          <w:color w:val="000000"/>
          <w:kern w:val="0"/>
          <w:sz w:val="30"/>
          <w:szCs w:val="32"/>
        </w:rPr>
      </w:pPr>
      <w:r>
        <w:rPr>
          <w:rFonts w:hint="eastAsia" w:ascii="Times New Roman" w:hAnsi="Times New Roman" w:eastAsia="仿宋_GB2312" w:cs="Times New Roman"/>
          <w:color w:val="000000"/>
          <w:kern w:val="0"/>
          <w:sz w:val="30"/>
          <w:szCs w:val="32"/>
        </w:rPr>
        <w:t>（2）战争、骚乱、暴动。但纯属承包人或其分包人派遣与雇用的人员在本工程施工中产生的斗殴除外。</w:t>
      </w:r>
    </w:p>
    <w:p>
      <w:pPr>
        <w:adjustRightInd w:val="0"/>
        <w:snapToGrid w:val="0"/>
        <w:spacing w:line="600" w:lineRule="exact"/>
        <w:ind w:firstLine="600" w:firstLineChars="200"/>
        <w:rPr>
          <w:rFonts w:ascii="Times New Roman" w:hAnsi="Times New Roman" w:eastAsia="仿宋_GB2312" w:cs="Times New Roman"/>
          <w:color w:val="000000"/>
          <w:kern w:val="0"/>
          <w:sz w:val="30"/>
          <w:szCs w:val="32"/>
        </w:rPr>
      </w:pPr>
      <w:r>
        <w:rPr>
          <w:rFonts w:hint="eastAsia" w:ascii="Times New Roman" w:hAnsi="Times New Roman" w:eastAsia="仿宋_GB2312" w:cs="Times New Roman"/>
          <w:color w:val="000000"/>
          <w:kern w:val="0"/>
          <w:sz w:val="30"/>
          <w:szCs w:val="32"/>
        </w:rPr>
        <w:t>（3）核反应、辐射或放射性污染。</w:t>
      </w:r>
    </w:p>
    <w:p>
      <w:pPr>
        <w:adjustRightInd w:val="0"/>
        <w:snapToGrid w:val="0"/>
        <w:spacing w:line="600" w:lineRule="exact"/>
        <w:ind w:firstLine="600" w:firstLineChars="200"/>
        <w:rPr>
          <w:rFonts w:ascii="Times New Roman" w:hAnsi="Times New Roman" w:eastAsia="仿宋_GB2312" w:cs="Times New Roman"/>
          <w:color w:val="000000"/>
          <w:kern w:val="0"/>
          <w:sz w:val="30"/>
          <w:szCs w:val="32"/>
        </w:rPr>
      </w:pPr>
      <w:r>
        <w:rPr>
          <w:rFonts w:hint="eastAsia" w:ascii="Times New Roman" w:hAnsi="Times New Roman" w:eastAsia="仿宋_GB2312" w:cs="Times New Roman"/>
          <w:color w:val="000000"/>
          <w:kern w:val="0"/>
          <w:sz w:val="30"/>
          <w:szCs w:val="32"/>
        </w:rPr>
        <w:t>（4）空中飞行物体坠落或非发包人或承包人责任造成的爆炸、火灾。</w:t>
      </w:r>
    </w:p>
    <w:p>
      <w:pPr>
        <w:spacing w:line="600" w:lineRule="exact"/>
        <w:ind w:firstLine="600" w:firstLineChars="200"/>
        <w:rPr>
          <w:rFonts w:ascii="仿宋_GB2312" w:hAnsi="仿宋_GB2312" w:eastAsia="仿宋_GB2312" w:cs="仿宋_GB2312"/>
          <w:color w:val="000000"/>
          <w:kern w:val="0"/>
          <w:sz w:val="30"/>
          <w:szCs w:val="30"/>
        </w:rPr>
      </w:pPr>
      <w:r>
        <w:rPr>
          <w:rFonts w:hint="eastAsia" w:ascii="Times New Roman" w:hAnsi="Times New Roman" w:eastAsia="仿宋_GB2312" w:cs="Times New Roman"/>
          <w:color w:val="000000"/>
          <w:kern w:val="0"/>
          <w:sz w:val="30"/>
          <w:szCs w:val="32"/>
        </w:rPr>
        <w:t>（5）瘟疫。</w:t>
      </w:r>
    </w:p>
    <w:p>
      <w:pPr>
        <w:widowControl w:val="0"/>
        <w:tabs>
          <w:tab w:val="left" w:pos="0"/>
        </w:tabs>
        <w:adjustRightInd w:val="0"/>
        <w:snapToGrid w:val="0"/>
        <w:spacing w:line="5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2.由于不可抗力事件，致使一方在履行其在本合同项下的义务过程中遇到障碍或延误，不能按约定的条款全部或部分履行其义务的，遇到不可抗力事件的一方（以下简称“受阻方”），不应视为违反本合同。</w:t>
      </w:r>
    </w:p>
    <w:p>
      <w:pPr>
        <w:widowControl w:val="0"/>
        <w:tabs>
          <w:tab w:val="left" w:pos="0"/>
        </w:tabs>
        <w:adjustRightInd w:val="0"/>
        <w:snapToGrid w:val="0"/>
        <w:spacing w:line="5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3.不可抗力事件终止或被排除后，受阻方应继续履行本合同。受阻方可延长履行义务的时间，延长期应相当于不可抗力事件实际造成延误的时间。</w:t>
      </w:r>
    </w:p>
    <w:p>
      <w:pPr>
        <w:widowControl w:val="0"/>
        <w:tabs>
          <w:tab w:val="left" w:pos="0"/>
        </w:tabs>
        <w:adjustRightInd w:val="0"/>
        <w:snapToGrid w:val="0"/>
        <w:spacing w:line="580" w:lineRule="exact"/>
        <w:ind w:firstLine="600" w:firstLineChars="200"/>
        <w:jc w:val="both"/>
        <w:rPr>
          <w:rFonts w:ascii="宋体" w:hAnsi="宋体" w:eastAsia="宋体" w:cs="宋体"/>
          <w:color w:val="auto"/>
          <w:sz w:val="21"/>
          <w:szCs w:val="21"/>
          <w:lang w:val="en-US" w:eastAsia="zh-CN" w:bidi="ar-SA"/>
        </w:rPr>
      </w:pPr>
      <w:bookmarkStart w:id="12" w:name="_Toc48999887"/>
      <w:bookmarkStart w:id="13" w:name="_Toc48999699"/>
      <w:r>
        <w:rPr>
          <w:rFonts w:hint="eastAsia" w:ascii="仿宋_GB2312" w:hAnsi="仿宋_GB2312" w:eastAsia="仿宋_GB2312" w:cs="仿宋_GB2312"/>
          <w:color w:val="000000"/>
          <w:sz w:val="30"/>
          <w:szCs w:val="30"/>
          <w:lang w:val="en-US" w:eastAsia="zh-CN" w:bidi="ar-SA"/>
        </w:rPr>
        <w:t>4.</w:t>
      </w:r>
      <w:r>
        <w:rPr>
          <w:rFonts w:hint="eastAsia" w:ascii="仿宋_GB2312" w:hAnsi="仿宋_GB2312" w:eastAsia="仿宋_GB2312" w:cs="仿宋_GB2312"/>
          <w:color w:val="000000"/>
          <w:sz w:val="30"/>
          <w:szCs w:val="30"/>
          <w:lang w:val="zh-CN" w:eastAsia="zh-CN" w:bidi="ar-SA"/>
        </w:rPr>
        <w:t>由于不可抗力因素致使合同无法履行时，应立即以电话、传真或电子邮件等有效方式通知对方，</w:t>
      </w:r>
      <w:r>
        <w:rPr>
          <w:rFonts w:hint="eastAsia" w:ascii="Times New Roman" w:hAnsi="Times New Roman" w:eastAsia="仿宋_GB2312" w:cs="Times New Roman"/>
          <w:color w:val="000000"/>
          <w:sz w:val="30"/>
          <w:szCs w:val="32"/>
          <w:lang w:val="en-US" w:eastAsia="zh-CN" w:bidi="ar-SA"/>
        </w:rPr>
        <w:t>经双方商定终止合同后</w:t>
      </w:r>
      <w:r>
        <w:rPr>
          <w:rFonts w:hint="eastAsia" w:ascii="Times New Roman" w:hAnsi="Times New Roman" w:eastAsia="仿宋_GB2312" w:cs="Times New Roman"/>
          <w:color w:val="000000"/>
          <w:sz w:val="30"/>
          <w:szCs w:val="32"/>
          <w:u w:val="single"/>
          <w:lang w:val="en-US" w:eastAsia="zh-CN" w:bidi="ar-SA"/>
        </w:rPr>
        <w:t>60</w:t>
      </w:r>
      <w:r>
        <w:rPr>
          <w:rFonts w:ascii="Times New Roman" w:hAnsi="Times New Roman" w:eastAsia="仿宋_GB2312" w:cs="Times New Roman"/>
          <w:color w:val="000000"/>
          <w:sz w:val="30"/>
          <w:szCs w:val="32"/>
          <w:lang w:val="en-US" w:eastAsia="zh-CN" w:bidi="ar-SA"/>
        </w:rPr>
        <w:t>天内</w:t>
      </w:r>
      <w:r>
        <w:rPr>
          <w:rFonts w:hint="eastAsia" w:ascii="Times New Roman" w:hAnsi="Times New Roman" w:eastAsia="仿宋_GB2312" w:cs="Times New Roman"/>
          <w:color w:val="000000"/>
          <w:sz w:val="30"/>
          <w:szCs w:val="32"/>
          <w:lang w:val="en-US" w:eastAsia="zh-CN" w:bidi="ar-SA"/>
        </w:rPr>
        <w:t>，甲方</w:t>
      </w:r>
      <w:r>
        <w:rPr>
          <w:rFonts w:ascii="Times New Roman" w:hAnsi="Times New Roman" w:eastAsia="仿宋_GB2312" w:cs="Times New Roman"/>
          <w:color w:val="000000"/>
          <w:sz w:val="30"/>
          <w:szCs w:val="32"/>
          <w:lang w:val="en-US" w:eastAsia="zh-CN" w:bidi="ar-SA"/>
        </w:rPr>
        <w:t>应</w:t>
      </w:r>
      <w:r>
        <w:rPr>
          <w:rFonts w:hint="eastAsia" w:ascii="Times New Roman" w:hAnsi="Times New Roman" w:eastAsia="仿宋_GB2312" w:cs="Times New Roman"/>
          <w:color w:val="000000"/>
          <w:sz w:val="30"/>
          <w:szCs w:val="32"/>
          <w:lang w:val="en-US" w:eastAsia="zh-CN" w:bidi="ar-SA"/>
        </w:rPr>
        <w:t>对乙方实际已经提供的设备及安装办理结算，并</w:t>
      </w:r>
      <w:r>
        <w:rPr>
          <w:rFonts w:ascii="Times New Roman" w:hAnsi="Times New Roman" w:eastAsia="仿宋_GB2312" w:cs="Times New Roman"/>
          <w:color w:val="000000"/>
          <w:sz w:val="30"/>
          <w:szCs w:val="32"/>
          <w:lang w:val="en-US" w:eastAsia="zh-CN" w:bidi="ar-SA"/>
        </w:rPr>
        <w:t>支付</w:t>
      </w:r>
      <w:r>
        <w:rPr>
          <w:rFonts w:hint="eastAsia" w:ascii="Times New Roman" w:hAnsi="Times New Roman" w:eastAsia="仿宋_GB2312" w:cs="Times New Roman"/>
          <w:color w:val="000000"/>
          <w:sz w:val="30"/>
          <w:szCs w:val="32"/>
          <w:lang w:val="en-US" w:eastAsia="zh-CN" w:bidi="ar-SA"/>
        </w:rPr>
        <w:t>对应款项。除此外因</w:t>
      </w:r>
      <w:r>
        <w:rPr>
          <w:rFonts w:hint="eastAsia" w:ascii="仿宋_GB2312" w:hAnsi="仿宋_GB2312" w:eastAsia="仿宋_GB2312" w:cs="仿宋_GB2312"/>
          <w:color w:val="000000"/>
          <w:sz w:val="30"/>
          <w:szCs w:val="30"/>
          <w:lang w:val="zh-CN" w:eastAsia="zh-CN" w:bidi="ar-SA"/>
        </w:rPr>
        <w:t>对不可抗力事件造成的其它损失，由各自承担自身损失，双方均不负赔偿责任，因合同一方延迟履行合同后发生不可抗力的，不能免除延迟履行方的相应责任。</w:t>
      </w:r>
      <w:bookmarkEnd w:id="12"/>
      <w:bookmarkEnd w:id="13"/>
    </w:p>
    <w:p>
      <w:pPr>
        <w:widowControl w:val="0"/>
        <w:adjustRightInd w:val="0"/>
        <w:snapToGrid w:val="0"/>
        <w:spacing w:line="580" w:lineRule="exact"/>
        <w:ind w:firstLine="600" w:firstLineChars="200"/>
        <w:jc w:val="both"/>
        <w:outlineLvl w:val="0"/>
        <w:rPr>
          <w:rFonts w:ascii="黑体" w:hAnsi="黑体" w:eastAsia="黑体" w:cs="黑体"/>
          <w:bCs/>
          <w:color w:val="000000"/>
          <w:sz w:val="30"/>
          <w:szCs w:val="30"/>
          <w:lang w:val="en-US" w:eastAsia="zh-CN" w:bidi="ar-SA"/>
        </w:rPr>
      </w:pPr>
      <w:r>
        <w:rPr>
          <w:rFonts w:hint="eastAsia" w:ascii="黑体" w:hAnsi="黑体" w:eastAsia="黑体" w:cs="黑体"/>
          <w:bCs/>
          <w:color w:val="000000"/>
          <w:sz w:val="30"/>
          <w:szCs w:val="30"/>
          <w:lang w:val="en-US" w:eastAsia="zh-CN" w:bidi="ar-SA"/>
        </w:rPr>
        <w:t>十六、 合同生效、终止及其他</w:t>
      </w:r>
    </w:p>
    <w:p>
      <w:pPr>
        <w:widowControl w:val="0"/>
        <w:tabs>
          <w:tab w:val="left" w:pos="0"/>
          <w:tab w:val="left" w:pos="709"/>
        </w:tabs>
        <w:adjustRightInd w:val="0"/>
        <w:snapToGrid w:val="0"/>
        <w:spacing w:line="5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1.本合同一式</w:t>
      </w:r>
      <w:r>
        <w:rPr>
          <w:rFonts w:hint="eastAsia" w:ascii="仿宋_GB2312" w:hAnsi="仿宋_GB2312" w:eastAsia="仿宋_GB2312" w:cs="仿宋_GB2312"/>
          <w:color w:val="000000"/>
          <w:sz w:val="30"/>
          <w:szCs w:val="30"/>
          <w:u w:val="single"/>
          <w:lang w:val="en-US" w:eastAsia="zh-CN" w:bidi="ar-SA"/>
        </w:rPr>
        <w:t>捌</w:t>
      </w:r>
      <w:r>
        <w:rPr>
          <w:rFonts w:hint="eastAsia" w:ascii="仿宋_GB2312" w:hAnsi="仿宋_GB2312" w:eastAsia="仿宋_GB2312" w:cs="仿宋_GB2312"/>
          <w:color w:val="000000"/>
          <w:sz w:val="30"/>
          <w:szCs w:val="30"/>
          <w:lang w:val="en-US" w:eastAsia="zh-CN" w:bidi="ar-SA"/>
        </w:rPr>
        <w:t>份，甲方执</w:t>
      </w:r>
      <w:r>
        <w:rPr>
          <w:rFonts w:hint="eastAsia" w:ascii="仿宋_GB2312" w:hAnsi="仿宋_GB2312" w:eastAsia="仿宋_GB2312" w:cs="仿宋_GB2312"/>
          <w:color w:val="000000"/>
          <w:sz w:val="30"/>
          <w:szCs w:val="30"/>
          <w:u w:val="single"/>
          <w:lang w:val="en-US" w:eastAsia="zh-CN" w:bidi="ar-SA"/>
        </w:rPr>
        <w:t>陆</w:t>
      </w:r>
      <w:r>
        <w:rPr>
          <w:rFonts w:hint="eastAsia" w:ascii="仿宋_GB2312" w:hAnsi="仿宋_GB2312" w:eastAsia="仿宋_GB2312" w:cs="仿宋_GB2312"/>
          <w:color w:val="000000"/>
          <w:sz w:val="30"/>
          <w:szCs w:val="30"/>
          <w:lang w:val="en-US" w:eastAsia="zh-CN" w:bidi="ar-SA"/>
        </w:rPr>
        <w:t>份，乙方执</w:t>
      </w:r>
      <w:r>
        <w:rPr>
          <w:rFonts w:hint="eastAsia" w:ascii="仿宋_GB2312" w:hAnsi="仿宋_GB2312" w:eastAsia="仿宋_GB2312" w:cs="仿宋_GB2312"/>
          <w:color w:val="000000"/>
          <w:sz w:val="30"/>
          <w:szCs w:val="30"/>
          <w:u w:val="single"/>
          <w:lang w:val="en-US" w:eastAsia="zh-CN" w:bidi="ar-SA"/>
        </w:rPr>
        <w:t>贰</w:t>
      </w:r>
      <w:r>
        <w:rPr>
          <w:rFonts w:hint="eastAsia" w:ascii="仿宋_GB2312" w:hAnsi="仿宋_GB2312" w:eastAsia="仿宋_GB2312" w:cs="仿宋_GB2312"/>
          <w:color w:val="000000"/>
          <w:sz w:val="30"/>
          <w:szCs w:val="30"/>
          <w:lang w:val="en-US" w:eastAsia="zh-CN" w:bidi="ar-SA"/>
        </w:rPr>
        <w:t>份，具有同等法律效力。</w:t>
      </w:r>
    </w:p>
    <w:p>
      <w:pPr>
        <w:widowControl w:val="0"/>
        <w:tabs>
          <w:tab w:val="left" w:pos="0"/>
          <w:tab w:val="left" w:pos="709"/>
        </w:tabs>
        <w:adjustRightInd w:val="0"/>
        <w:snapToGrid w:val="0"/>
        <w:spacing w:line="5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2.本合同未尽事宜，应由双方友好协商解决。经协商不能达成一致，则应将争议提交至合同签署地的人民法院诉讼解决。</w:t>
      </w:r>
    </w:p>
    <w:p>
      <w:pPr>
        <w:widowControl w:val="0"/>
        <w:tabs>
          <w:tab w:val="left" w:pos="0"/>
          <w:tab w:val="left" w:pos="709"/>
        </w:tabs>
        <w:adjustRightInd w:val="0"/>
        <w:snapToGrid w:val="0"/>
        <w:spacing w:line="580" w:lineRule="exact"/>
        <w:ind w:firstLine="600" w:firstLineChars="200"/>
        <w:jc w:val="both"/>
        <w:rPr>
          <w:rFonts w:ascii="仿宋_GB2312" w:hAnsi="仿宋_GB2312" w:eastAsia="仿宋_GB2312" w:cs="仿宋_GB2312"/>
          <w:color w:val="000000"/>
          <w:sz w:val="30"/>
          <w:szCs w:val="30"/>
          <w:lang w:val="en-US" w:eastAsia="zh-CN" w:bidi="ar-SA"/>
        </w:rPr>
      </w:pPr>
      <w:r>
        <w:rPr>
          <w:rFonts w:hint="eastAsia" w:ascii="仿宋_GB2312" w:hAnsi="仿宋_GB2312" w:eastAsia="仿宋_GB2312" w:cs="仿宋_GB2312"/>
          <w:color w:val="000000"/>
          <w:sz w:val="30"/>
          <w:szCs w:val="30"/>
          <w:lang w:val="en-US" w:eastAsia="zh-CN" w:bidi="ar-SA"/>
        </w:rPr>
        <w:t>3.合同附件为本合同的组成部分，与本合同正文具有同等法律效力。若合同附件与合同正文有任何冲突，以合同正文为准。</w:t>
      </w:r>
    </w:p>
    <w:p>
      <w:pPr>
        <w:widowControl w:val="0"/>
        <w:tabs>
          <w:tab w:val="left" w:pos="0"/>
          <w:tab w:val="left" w:pos="709"/>
        </w:tabs>
        <w:adjustRightInd w:val="0"/>
        <w:snapToGrid w:val="0"/>
        <w:spacing w:line="600" w:lineRule="exact"/>
        <w:ind w:firstLine="600" w:firstLineChars="200"/>
        <w:jc w:val="both"/>
        <w:rPr>
          <w:rFonts w:ascii="仿宋_GB2312" w:hAnsi="仿宋_GB2312" w:eastAsia="仿宋_GB2312" w:cs="仿宋_GB2312"/>
          <w:color w:val="auto"/>
          <w:sz w:val="30"/>
          <w:szCs w:val="30"/>
          <w:lang w:val="en-US" w:eastAsia="zh-CN" w:bidi="ar-SA"/>
        </w:rPr>
      </w:pPr>
      <w:r>
        <w:rPr>
          <w:rFonts w:hint="eastAsia" w:ascii="仿宋_GB2312" w:hAnsi="仿宋_GB2312" w:eastAsia="仿宋_GB2312" w:cs="仿宋_GB2312"/>
          <w:color w:val="000000"/>
          <w:sz w:val="30"/>
          <w:szCs w:val="30"/>
          <w:lang w:val="en-US" w:eastAsia="zh-CN" w:bidi="ar-SA"/>
        </w:rPr>
        <w:t>4.本合同自双方均签名、盖章时生效。</w:t>
      </w:r>
    </w:p>
    <w:p>
      <w:pPr>
        <w:spacing w:line="240" w:lineRule="auto"/>
        <w:ind w:firstLine="0" w:firstLineChars="0"/>
        <w:rPr>
          <w:rFonts w:hint="eastAsia" w:ascii="仿宋_GB2312" w:hAnsi="仿宋_GB2312" w:eastAsia="仿宋_GB2312" w:cs="仿宋_GB2312"/>
          <w:color w:val="auto"/>
          <w:kern w:val="0"/>
          <w:sz w:val="30"/>
          <w:szCs w:val="30"/>
        </w:rPr>
      </w:pP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附件</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 xml:space="preserve">附件1 </w:t>
      </w:r>
      <w:r>
        <w:rPr>
          <w:rFonts w:hint="eastAsia" w:ascii="仿宋_GB2312" w:hAnsi="仿宋_GB2312" w:eastAsia="仿宋_GB2312" w:cs="仿宋_GB2312"/>
          <w:color w:val="auto"/>
          <w:kern w:val="0"/>
          <w:sz w:val="30"/>
          <w:szCs w:val="30"/>
          <w:lang w:eastAsia="zh-CN"/>
        </w:rPr>
        <w:t>窗帘</w:t>
      </w:r>
      <w:r>
        <w:rPr>
          <w:rFonts w:hint="eastAsia" w:ascii="仿宋_GB2312" w:hAnsi="仿宋_GB2312" w:eastAsia="仿宋_GB2312" w:cs="仿宋_GB2312"/>
          <w:color w:val="auto"/>
          <w:kern w:val="0"/>
          <w:sz w:val="30"/>
          <w:szCs w:val="30"/>
        </w:rPr>
        <w:t>工程量清单附件</w:t>
      </w:r>
    </w:p>
    <w:p>
      <w:pPr>
        <w:spacing w:line="600" w:lineRule="exact"/>
        <w:ind w:firstLine="600"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附件2 有关技术要求附件</w:t>
      </w:r>
    </w:p>
    <w:p>
      <w:pPr>
        <w:widowControl w:val="0"/>
        <w:jc w:val="both"/>
        <w:rPr>
          <w:rFonts w:ascii="Times New Roman" w:hAnsi="Times New Roman" w:eastAsia="宋体" w:cs="Times New Roman"/>
          <w:kern w:val="2"/>
          <w:szCs w:val="20"/>
        </w:rPr>
      </w:pPr>
    </w:p>
    <w:p>
      <w:pPr>
        <w:widowControl w:val="0"/>
        <w:jc w:val="both"/>
        <w:rPr>
          <w:rFonts w:ascii="Times New Roman" w:hAnsi="Times New Roman" w:eastAsia="宋体" w:cs="Times New Roman"/>
          <w:kern w:val="2"/>
          <w:szCs w:val="20"/>
        </w:rPr>
      </w:pPr>
    </w:p>
    <w:p>
      <w:pPr>
        <w:widowControl w:val="0"/>
        <w:jc w:val="both"/>
        <w:rPr>
          <w:rFonts w:ascii="Times New Roman" w:hAnsi="Times New Roman" w:eastAsia="宋体" w:cs="Times New Roman"/>
          <w:kern w:val="2"/>
          <w:szCs w:val="20"/>
        </w:rPr>
      </w:pPr>
    </w:p>
    <w:p>
      <w:pPr>
        <w:widowControl w:val="0"/>
        <w:jc w:val="both"/>
        <w:rPr>
          <w:rFonts w:ascii="Times New Roman" w:hAnsi="Times New Roman" w:eastAsia="宋体" w:cs="Times New Roman"/>
          <w:kern w:val="2"/>
          <w:szCs w:val="20"/>
        </w:rPr>
      </w:pPr>
    </w:p>
    <w:p>
      <w:pPr>
        <w:widowControl w:val="0"/>
        <w:jc w:val="both"/>
        <w:rPr>
          <w:rFonts w:ascii="Times New Roman" w:hAnsi="Times New Roman" w:eastAsia="宋体" w:cs="Times New Roman"/>
          <w:kern w:val="2"/>
          <w:szCs w:val="20"/>
        </w:rPr>
      </w:pPr>
    </w:p>
    <w:p>
      <w:pPr>
        <w:widowControl w:val="0"/>
        <w:jc w:val="both"/>
        <w:rPr>
          <w:rFonts w:ascii="Times New Roman" w:hAnsi="Times New Roman" w:eastAsia="宋体" w:cs="Times New Roman"/>
          <w:kern w:val="2"/>
          <w:szCs w:val="20"/>
        </w:rPr>
      </w:pPr>
    </w:p>
    <w:p>
      <w:pPr>
        <w:widowControl w:val="0"/>
        <w:jc w:val="both"/>
        <w:rPr>
          <w:rFonts w:ascii="Times New Roman" w:hAnsi="Times New Roman" w:eastAsia="宋体" w:cs="Times New Roman"/>
          <w:kern w:val="2"/>
          <w:szCs w:val="20"/>
        </w:rPr>
      </w:pPr>
    </w:p>
    <w:p>
      <w:pPr>
        <w:widowControl w:val="0"/>
        <w:jc w:val="both"/>
        <w:rPr>
          <w:rFonts w:ascii="Times New Roman" w:hAnsi="Times New Roman" w:eastAsia="宋体" w:cs="Times New Roman"/>
          <w:kern w:val="2"/>
          <w:szCs w:val="20"/>
        </w:rPr>
      </w:pPr>
    </w:p>
    <w:p>
      <w:pPr>
        <w:widowControl w:val="0"/>
        <w:topLinePunct w:val="0"/>
        <w:autoSpaceDE/>
        <w:autoSpaceDN/>
        <w:adjustRightInd/>
        <w:snapToGrid/>
        <w:spacing w:line="240" w:lineRule="auto"/>
        <w:ind w:firstLine="0" w:firstLineChars="0"/>
        <w:jc w:val="both"/>
        <w:rPr>
          <w:rFonts w:hint="eastAsia" w:ascii="仿宋_GB2312" w:hAnsi="仿宋_GB2312" w:eastAsia="仿宋_GB2312" w:cs="仿宋_GB2312"/>
          <w:color w:val="000000"/>
          <w:kern w:val="2"/>
          <w:sz w:val="30"/>
          <w:szCs w:val="30"/>
        </w:rPr>
      </w:pPr>
      <w:r>
        <w:rPr>
          <w:rFonts w:hint="eastAsia" w:ascii="仿宋_GB2312" w:hAnsi="仿宋_GB2312" w:eastAsia="仿宋_GB2312" w:cs="仿宋_GB2312"/>
          <w:color w:val="000000"/>
          <w:kern w:val="2"/>
          <w:sz w:val="30"/>
          <w:szCs w:val="30"/>
        </w:rPr>
        <w:br w:type="page"/>
      </w:r>
    </w:p>
    <w:p>
      <w:pPr>
        <w:widowControl w:val="0"/>
        <w:topLinePunct/>
        <w:autoSpaceDE w:val="0"/>
        <w:autoSpaceDN w:val="0"/>
        <w:adjustRightInd w:val="0"/>
        <w:snapToGrid w:val="0"/>
        <w:spacing w:line="600" w:lineRule="exact"/>
        <w:ind w:firstLine="0" w:firstLineChars="0"/>
        <w:jc w:val="both"/>
        <w:rPr>
          <w:rFonts w:hint="eastAsia" w:ascii="仿宋_GB2312" w:hAnsi="仿宋_GB2312" w:eastAsia="仿宋_GB2312" w:cs="仿宋_GB2312"/>
          <w:color w:val="000000"/>
          <w:kern w:val="2"/>
          <w:sz w:val="30"/>
          <w:szCs w:val="30"/>
          <w:lang w:eastAsia="zh-CN"/>
        </w:rPr>
      </w:pPr>
      <w:r>
        <w:rPr>
          <w:rFonts w:hint="eastAsia" w:ascii="仿宋_GB2312" w:hAnsi="仿宋_GB2312" w:eastAsia="仿宋_GB2312" w:cs="仿宋_GB2312"/>
          <w:color w:val="000000"/>
          <w:kern w:val="2"/>
          <w:sz w:val="30"/>
          <w:szCs w:val="30"/>
        </w:rPr>
        <w:t>附件</w:t>
      </w:r>
      <w:r>
        <w:rPr>
          <w:rFonts w:hint="eastAsia" w:ascii="仿宋_GB2312" w:hAnsi="仿宋_GB2312" w:eastAsia="仿宋_GB2312" w:cs="仿宋_GB2312"/>
          <w:color w:val="000000"/>
          <w:kern w:val="2"/>
          <w:sz w:val="30"/>
          <w:szCs w:val="30"/>
          <w:lang w:val="en-US" w:eastAsia="zh-CN"/>
        </w:rPr>
        <w:t>1</w:t>
      </w:r>
    </w:p>
    <w:p>
      <w:pPr>
        <w:widowControl w:val="0"/>
        <w:topLinePunct/>
        <w:autoSpaceDE w:val="0"/>
        <w:autoSpaceDN w:val="0"/>
        <w:adjustRightInd w:val="0"/>
        <w:snapToGrid w:val="0"/>
        <w:spacing w:line="600" w:lineRule="exact"/>
        <w:ind w:firstLine="0" w:firstLineChars="0"/>
        <w:jc w:val="center"/>
        <w:rPr>
          <w:rFonts w:ascii="方正小标宋简体" w:hAnsi="方正小标宋简体" w:eastAsia="方正小标宋简体" w:cs="方正小标宋简体"/>
          <w:color w:val="000000"/>
          <w:kern w:val="2"/>
          <w:sz w:val="36"/>
          <w:szCs w:val="36"/>
        </w:rPr>
      </w:pPr>
      <w:r>
        <w:rPr>
          <w:rFonts w:hint="eastAsia" w:ascii="方正小标宋简体" w:hAnsi="方正小标宋简体" w:eastAsia="方正小标宋简体" w:cs="方正小标宋简体"/>
          <w:color w:val="000000"/>
          <w:kern w:val="2"/>
          <w:sz w:val="36"/>
          <w:szCs w:val="36"/>
        </w:rPr>
        <w:t>清单及价格</w:t>
      </w:r>
    </w:p>
    <w:p>
      <w:pPr>
        <w:widowControl w:val="0"/>
        <w:topLinePunct/>
        <w:autoSpaceDE w:val="0"/>
        <w:autoSpaceDN w:val="0"/>
        <w:adjustRightInd w:val="0"/>
        <w:snapToGrid w:val="0"/>
        <w:spacing w:line="600" w:lineRule="exact"/>
        <w:ind w:firstLine="600" w:firstLineChars="200"/>
        <w:jc w:val="center"/>
        <w:rPr>
          <w:rFonts w:ascii="仿宋_GB2312" w:hAnsi="仿宋_GB2312" w:eastAsia="仿宋_GB2312" w:cs="仿宋_GB2312"/>
          <w:color w:val="000000"/>
          <w:kern w:val="2"/>
          <w:sz w:val="30"/>
          <w:szCs w:val="30"/>
        </w:rPr>
      </w:pPr>
      <w:r>
        <w:rPr>
          <w:rFonts w:hint="eastAsia" w:ascii="仿宋_GB2312" w:hAnsi="仿宋_GB2312" w:eastAsia="仿宋_GB2312" w:cs="仿宋_GB2312"/>
          <w:color w:val="000000"/>
          <w:kern w:val="2"/>
          <w:sz w:val="30"/>
          <w:szCs w:val="30"/>
        </w:rPr>
        <w:t>（备注：合同签署时补充）</w:t>
      </w:r>
    </w:p>
    <w:p>
      <w:pPr>
        <w:widowControl w:val="0"/>
        <w:topLinePunct/>
        <w:autoSpaceDE w:val="0"/>
        <w:autoSpaceDN w:val="0"/>
        <w:adjustRightInd w:val="0"/>
        <w:snapToGrid w:val="0"/>
        <w:spacing w:line="600" w:lineRule="exact"/>
        <w:ind w:firstLine="600" w:firstLineChars="200"/>
        <w:jc w:val="center"/>
        <w:rPr>
          <w:rFonts w:ascii="仿宋_GB2312" w:hAnsi="仿宋_GB2312" w:eastAsia="仿宋_GB2312" w:cs="仿宋_GB2312"/>
          <w:color w:val="000000"/>
          <w:kern w:val="2"/>
          <w:sz w:val="30"/>
          <w:szCs w:val="30"/>
        </w:rPr>
      </w:pPr>
    </w:p>
    <w:p>
      <w:pPr>
        <w:widowControl w:val="0"/>
        <w:topLinePunct/>
        <w:autoSpaceDE w:val="0"/>
        <w:autoSpaceDN w:val="0"/>
        <w:adjustRightInd w:val="0"/>
        <w:snapToGrid w:val="0"/>
        <w:spacing w:line="600" w:lineRule="exact"/>
        <w:ind w:firstLine="0" w:firstLineChars="0"/>
        <w:jc w:val="both"/>
        <w:rPr>
          <w:rFonts w:hint="eastAsia" w:ascii="仿宋_GB2312" w:hAnsi="仿宋_GB2312" w:eastAsia="仿宋_GB2312" w:cs="仿宋_GB2312"/>
          <w:color w:val="000000"/>
          <w:kern w:val="2"/>
          <w:sz w:val="30"/>
          <w:szCs w:val="30"/>
          <w:lang w:eastAsia="zh-CN"/>
        </w:rPr>
      </w:pPr>
      <w:r>
        <w:rPr>
          <w:rFonts w:hint="eastAsia" w:ascii="仿宋_GB2312" w:hAnsi="仿宋_GB2312" w:eastAsia="仿宋_GB2312" w:cs="仿宋_GB2312"/>
          <w:color w:val="000000"/>
          <w:kern w:val="2"/>
          <w:sz w:val="30"/>
          <w:szCs w:val="30"/>
        </w:rPr>
        <w:t>附件</w:t>
      </w:r>
      <w:r>
        <w:rPr>
          <w:rFonts w:hint="eastAsia" w:ascii="仿宋_GB2312" w:hAnsi="仿宋_GB2312" w:eastAsia="仿宋_GB2312" w:cs="仿宋_GB2312"/>
          <w:color w:val="000000"/>
          <w:kern w:val="2"/>
          <w:sz w:val="30"/>
          <w:szCs w:val="30"/>
          <w:lang w:val="en-US" w:eastAsia="zh-CN"/>
        </w:rPr>
        <w:t>2</w:t>
      </w:r>
    </w:p>
    <w:p>
      <w:pPr>
        <w:widowControl w:val="0"/>
        <w:topLinePunct/>
        <w:autoSpaceDE w:val="0"/>
        <w:autoSpaceDN w:val="0"/>
        <w:adjustRightInd w:val="0"/>
        <w:snapToGrid w:val="0"/>
        <w:spacing w:line="600" w:lineRule="exact"/>
        <w:ind w:firstLine="0" w:firstLineChars="0"/>
        <w:jc w:val="center"/>
        <w:rPr>
          <w:rFonts w:ascii="方正小标宋简体" w:hAnsi="方正小标宋简体" w:eastAsia="方正小标宋简体" w:cs="方正小标宋简体"/>
          <w:bCs/>
          <w:color w:val="000000"/>
          <w:kern w:val="2"/>
          <w:sz w:val="36"/>
          <w:szCs w:val="36"/>
        </w:rPr>
      </w:pPr>
      <w:r>
        <w:rPr>
          <w:rFonts w:hint="eastAsia" w:ascii="方正小标宋简体" w:hAnsi="方正小标宋简体" w:eastAsia="方正小标宋简体" w:cs="方正小标宋简体"/>
          <w:bCs/>
          <w:color w:val="000000"/>
          <w:kern w:val="2"/>
          <w:sz w:val="36"/>
          <w:szCs w:val="36"/>
        </w:rPr>
        <w:t>技术要求</w:t>
      </w:r>
    </w:p>
    <w:p>
      <w:pPr>
        <w:widowControl w:val="0"/>
        <w:topLinePunct/>
        <w:autoSpaceDE w:val="0"/>
        <w:autoSpaceDN w:val="0"/>
        <w:adjustRightInd w:val="0"/>
        <w:snapToGrid w:val="0"/>
        <w:spacing w:line="600" w:lineRule="exact"/>
        <w:ind w:firstLine="0" w:firstLineChars="0"/>
        <w:jc w:val="center"/>
        <w:rPr>
          <w:rFonts w:hint="eastAsia" w:ascii="仿宋_GB2312" w:hAnsi="仿宋_GB2312" w:eastAsia="仿宋_GB2312" w:cs="仿宋_GB2312"/>
          <w:bCs/>
          <w:color w:val="000000"/>
          <w:kern w:val="2"/>
          <w:sz w:val="30"/>
          <w:szCs w:val="30"/>
        </w:rPr>
      </w:pPr>
      <w:r>
        <w:rPr>
          <w:rFonts w:hint="eastAsia" w:ascii="仿宋_GB2312" w:hAnsi="仿宋_GB2312" w:eastAsia="仿宋_GB2312" w:cs="仿宋_GB2312"/>
          <w:bCs/>
          <w:color w:val="000000"/>
          <w:kern w:val="2"/>
          <w:sz w:val="30"/>
          <w:szCs w:val="30"/>
        </w:rPr>
        <w:t>（备注：根据项目进行补充完善）</w:t>
      </w:r>
    </w:p>
    <w:p>
      <w:pPr>
        <w:widowControl/>
        <w:autoSpaceDE/>
        <w:autoSpaceDN/>
        <w:adjustRightInd/>
        <w:snapToGrid/>
        <w:spacing w:line="240" w:lineRule="auto"/>
        <w:jc w:val="left"/>
        <w:rPr>
          <w:rFonts w:hint="eastAsia" w:eastAsia="黑体"/>
          <w:spacing w:val="-2"/>
          <w:sz w:val="32"/>
          <w:szCs w:val="24"/>
        </w:rPr>
      </w:pPr>
      <w:r>
        <w:rPr>
          <w:rFonts w:hint="eastAsia" w:ascii="仿宋_GB2312" w:hAnsi="仿宋_GB2312" w:eastAsia="仿宋_GB2312" w:cs="仿宋_GB2312"/>
          <w:bCs/>
          <w:color w:val="000000"/>
          <w:kern w:val="2"/>
          <w:sz w:val="30"/>
          <w:szCs w:val="30"/>
        </w:rPr>
        <w:br w:type="page"/>
      </w:r>
    </w:p>
    <w:p>
      <w:pPr>
        <w:autoSpaceDE w:val="0"/>
        <w:autoSpaceDN w:val="0"/>
        <w:adjustRightInd w:val="0"/>
        <w:snapToGrid w:val="0"/>
        <w:spacing w:line="360" w:lineRule="auto"/>
        <w:jc w:val="center"/>
        <w:rPr>
          <w:rFonts w:hint="eastAsia" w:eastAsia="黑体"/>
          <w:spacing w:val="-2"/>
          <w:sz w:val="32"/>
          <w:szCs w:val="24"/>
        </w:rPr>
      </w:pPr>
    </w:p>
    <w:p>
      <w:pPr>
        <w:rPr>
          <w:rFonts w:hint="eastAsia" w:eastAsia="黑体"/>
          <w:spacing w:val="-2"/>
          <w:sz w:val="32"/>
          <w:szCs w:val="24"/>
        </w:rPr>
      </w:pPr>
    </w:p>
    <w:p>
      <w:pPr>
        <w:pStyle w:val="3"/>
        <w:spacing w:before="156" w:after="156"/>
        <w:rPr>
          <w:rFonts w:hint="eastAsia"/>
          <w:sz w:val="44"/>
          <w:szCs w:val="44"/>
          <w:lang w:val="en-US" w:eastAsia="zh-CN"/>
        </w:rPr>
      </w:pPr>
      <w:bookmarkStart w:id="14" w:name="_Toc32641"/>
      <w:r>
        <w:rPr>
          <w:rFonts w:hint="eastAsia"/>
          <w:sz w:val="44"/>
          <w:szCs w:val="44"/>
          <w:lang w:val="en-US" w:eastAsia="zh-CN"/>
        </w:rPr>
        <w:t>第四章 采购需求</w:t>
      </w:r>
      <w:bookmarkEnd w:id="14"/>
    </w:p>
    <w:p>
      <w:pPr>
        <w:rPr>
          <w:rFonts w:hint="default" w:ascii="宋体" w:hAnsi="宋体"/>
          <w:color w:val="auto"/>
          <w:sz w:val="28"/>
          <w:szCs w:val="28"/>
          <w:lang w:val="en-US" w:eastAsia="zh-CN"/>
        </w:rPr>
      </w:pPr>
      <w:bookmarkStart w:id="15" w:name="_Toc423426393"/>
      <w:r>
        <w:rPr>
          <w:rFonts w:hint="eastAsia" w:ascii="宋体" w:hAnsi="宋体"/>
          <w:color w:val="auto"/>
          <w:sz w:val="28"/>
          <w:szCs w:val="28"/>
          <w:lang w:val="en-US" w:eastAsia="zh-CN"/>
        </w:rPr>
        <w:t>一、采购内容：采购范围包括但不限于滨江服务公寓项目窗帘采购、供货、运输、安装摆放及质保等服务，具体内容详见控制价清单。</w:t>
      </w:r>
    </w:p>
    <w:p>
      <w:pPr>
        <w:rPr>
          <w:rFonts w:hint="eastAsia"/>
          <w:lang w:eastAsia="zh-CN"/>
        </w:rPr>
      </w:pPr>
    </w:p>
    <w:p>
      <w:pPr>
        <w:pStyle w:val="23"/>
        <w:numPr>
          <w:ilvl w:val="0"/>
          <w:numId w:val="0"/>
        </w:numPr>
        <w:rPr>
          <w:rFonts w:hint="eastAsia"/>
          <w:lang w:val="en-US" w:eastAsia="zh-CN"/>
        </w:rPr>
      </w:pPr>
      <w:r>
        <w:rPr>
          <w:rFonts w:hint="eastAsia"/>
          <w:lang w:val="en-US" w:eastAsia="zh-CN"/>
        </w:rPr>
        <w:t>二、供货及安装工期：供货期为40日历天，安装工期15日历天，具体以甲方指令为准。</w:t>
      </w:r>
    </w:p>
    <w:p>
      <w:pPr>
        <w:rPr>
          <w:rFonts w:hint="default" w:ascii="宋体" w:hAnsi="宋体"/>
          <w:color w:val="auto"/>
          <w:sz w:val="28"/>
          <w:szCs w:val="28"/>
          <w:lang w:val="en-US" w:eastAsia="zh-CN"/>
        </w:rPr>
      </w:pPr>
      <w:r>
        <w:rPr>
          <w:rFonts w:hint="eastAsia" w:ascii="宋体" w:hAnsi="宋体"/>
          <w:color w:val="auto"/>
          <w:sz w:val="28"/>
          <w:szCs w:val="28"/>
          <w:lang w:val="en-US" w:eastAsia="zh-CN"/>
        </w:rPr>
        <w:t>三、其他要求：详见招标合同及招控价清单（另册）</w:t>
      </w:r>
    </w:p>
    <w:p>
      <w:pPr>
        <w:rPr>
          <w:rFonts w:hint="eastAsia"/>
          <w:lang w:eastAsia="zh-CN"/>
        </w:rPr>
      </w:pPr>
    </w:p>
    <w:p>
      <w:pPr>
        <w:pStyle w:val="23"/>
        <w:rPr>
          <w:rFonts w:hint="eastAsia"/>
          <w:lang w:eastAsia="zh-CN"/>
        </w:rPr>
      </w:pPr>
    </w:p>
    <w:p>
      <w:pPr>
        <w:rPr>
          <w:rFonts w:hint="eastAsia"/>
          <w:lang w:eastAsia="zh-CN"/>
        </w:rPr>
      </w:pPr>
    </w:p>
    <w:p>
      <w:pPr>
        <w:pStyle w:val="23"/>
        <w:rPr>
          <w:rFonts w:hint="eastAsia"/>
          <w:lang w:eastAsia="zh-CN"/>
        </w:rPr>
      </w:pPr>
    </w:p>
    <w:p>
      <w:pPr>
        <w:rPr>
          <w:rFonts w:hint="eastAsia"/>
          <w:lang w:eastAsia="zh-CN"/>
        </w:rPr>
      </w:pPr>
    </w:p>
    <w:p>
      <w:pPr>
        <w:pStyle w:val="23"/>
        <w:rPr>
          <w:rFonts w:hint="eastAsia"/>
          <w:lang w:eastAsia="zh-CN"/>
        </w:rPr>
      </w:pPr>
    </w:p>
    <w:p>
      <w:pPr>
        <w:rPr>
          <w:rFonts w:hint="eastAsia"/>
          <w:lang w:eastAsia="zh-CN"/>
        </w:rPr>
      </w:pPr>
    </w:p>
    <w:p>
      <w:pPr>
        <w:pStyle w:val="23"/>
        <w:rPr>
          <w:rFonts w:hint="eastAsia"/>
          <w:lang w:eastAsia="zh-CN"/>
        </w:rPr>
      </w:pPr>
    </w:p>
    <w:p>
      <w:pPr>
        <w:rPr>
          <w:rFonts w:hint="eastAsia"/>
          <w:lang w:eastAsia="zh-CN"/>
        </w:rPr>
      </w:pPr>
    </w:p>
    <w:p>
      <w:pPr>
        <w:pStyle w:val="23"/>
        <w:rPr>
          <w:rFonts w:hint="eastAsia"/>
          <w:lang w:eastAsia="zh-CN"/>
        </w:rPr>
      </w:pPr>
    </w:p>
    <w:p>
      <w:pPr>
        <w:rPr>
          <w:rFonts w:hint="eastAsia"/>
          <w:lang w:eastAsia="zh-CN"/>
        </w:rPr>
      </w:pPr>
    </w:p>
    <w:p>
      <w:pPr>
        <w:pStyle w:val="23"/>
        <w:rPr>
          <w:rFonts w:hint="eastAsia"/>
          <w:lang w:eastAsia="zh-CN"/>
        </w:rPr>
      </w:pPr>
    </w:p>
    <w:p>
      <w:pPr>
        <w:rPr>
          <w:rFonts w:hint="eastAsia"/>
          <w:lang w:eastAsia="zh-CN"/>
        </w:rPr>
      </w:pPr>
    </w:p>
    <w:p>
      <w:pPr>
        <w:pStyle w:val="23"/>
        <w:rPr>
          <w:rFonts w:hint="eastAsia"/>
          <w:lang w:eastAsia="zh-CN"/>
        </w:rPr>
      </w:pPr>
    </w:p>
    <w:p>
      <w:pPr>
        <w:spacing w:before="156" w:after="156"/>
        <w:rPr>
          <w:rFonts w:hint="eastAsia"/>
          <w:sz w:val="44"/>
          <w:szCs w:val="44"/>
          <w:lang w:val="en-US" w:eastAsia="zh-CN"/>
        </w:rPr>
      </w:pPr>
      <w:bookmarkStart w:id="16" w:name="_Toc24733"/>
      <w:r>
        <w:rPr>
          <w:rFonts w:hint="eastAsia"/>
          <w:sz w:val="44"/>
          <w:szCs w:val="44"/>
          <w:lang w:val="en-US" w:eastAsia="zh-CN"/>
        </w:rPr>
        <w:br w:type="page"/>
      </w:r>
    </w:p>
    <w:p>
      <w:pPr>
        <w:pStyle w:val="3"/>
        <w:spacing w:before="156" w:after="156"/>
        <w:rPr>
          <w:rFonts w:hint="eastAsia"/>
          <w:sz w:val="44"/>
          <w:szCs w:val="44"/>
          <w:lang w:val="en-US" w:eastAsia="zh-CN"/>
        </w:rPr>
      </w:pPr>
      <w:r>
        <w:rPr>
          <w:rFonts w:hint="eastAsia"/>
          <w:sz w:val="44"/>
          <w:szCs w:val="44"/>
          <w:lang w:val="en-US" w:eastAsia="zh-CN"/>
        </w:rPr>
        <w:t xml:space="preserve">第五章  </w:t>
      </w:r>
      <w:bookmarkEnd w:id="15"/>
      <w:bookmarkStart w:id="17" w:name="_Toc203457000"/>
      <w:r>
        <w:rPr>
          <w:rFonts w:hint="eastAsia"/>
          <w:sz w:val="44"/>
          <w:szCs w:val="44"/>
          <w:lang w:val="en-US" w:eastAsia="zh-CN"/>
        </w:rPr>
        <w:t>竞价文件格式</w:t>
      </w:r>
      <w:bookmarkEnd w:id="16"/>
    </w:p>
    <w:p>
      <w:pPr>
        <w:pStyle w:val="23"/>
        <w:numPr>
          <w:ilvl w:val="0"/>
          <w:numId w:val="0"/>
        </w:numPr>
        <w:rPr>
          <w:rFonts w:hint="eastAsia"/>
          <w:lang w:val="en-US" w:eastAsia="zh-CN"/>
        </w:rPr>
      </w:pPr>
      <w:r>
        <w:rPr>
          <w:rFonts w:hint="eastAsia"/>
          <w:lang w:val="en-US" w:eastAsia="zh-CN"/>
        </w:rPr>
        <w:t>供应商的竞价文件应包含以下内容：</w:t>
      </w:r>
      <w:bookmarkStart w:id="18" w:name="_Toc2341"/>
      <w:bookmarkStart w:id="19" w:name="_Toc423426394"/>
    </w:p>
    <w:p>
      <w:pPr>
        <w:pStyle w:val="23"/>
        <w:numPr>
          <w:ilvl w:val="0"/>
          <w:numId w:val="0"/>
        </w:numPr>
        <w:rPr>
          <w:rFonts w:hint="eastAsia"/>
          <w:lang w:val="en-US" w:eastAsia="zh-CN"/>
        </w:rPr>
      </w:pPr>
      <w:r>
        <w:rPr>
          <w:rFonts w:hint="eastAsia"/>
          <w:lang w:val="en-US" w:eastAsia="zh-CN"/>
        </w:rPr>
        <w:t>附件1：竞价响应声明</w:t>
      </w:r>
      <w:bookmarkEnd w:id="18"/>
      <w:bookmarkEnd w:id="19"/>
    </w:p>
    <w:p>
      <w:pPr>
        <w:pStyle w:val="23"/>
        <w:numPr>
          <w:ilvl w:val="0"/>
          <w:numId w:val="0"/>
        </w:numPr>
        <w:rPr>
          <w:rFonts w:hint="eastAsia"/>
          <w:lang w:val="en-US" w:eastAsia="zh-CN"/>
        </w:rPr>
      </w:pPr>
      <w:bookmarkStart w:id="20" w:name="_Toc12518"/>
      <w:bookmarkStart w:id="21" w:name="_Toc423426395"/>
      <w:r>
        <w:rPr>
          <w:rFonts w:hint="eastAsia"/>
          <w:lang w:val="en-US" w:eastAsia="zh-CN"/>
        </w:rPr>
        <w:t>附件2：法定代表人身份证明(法定代表人参加时使用)</w:t>
      </w:r>
      <w:bookmarkEnd w:id="20"/>
      <w:bookmarkEnd w:id="21"/>
    </w:p>
    <w:p>
      <w:pPr>
        <w:pStyle w:val="23"/>
        <w:numPr>
          <w:ilvl w:val="0"/>
          <w:numId w:val="0"/>
        </w:numPr>
        <w:rPr>
          <w:rFonts w:hint="eastAsia"/>
          <w:lang w:val="en-US" w:eastAsia="zh-CN"/>
        </w:rPr>
      </w:pPr>
      <w:bookmarkStart w:id="22" w:name="_Toc423426396"/>
      <w:bookmarkStart w:id="23" w:name="_Toc1732"/>
      <w:r>
        <w:rPr>
          <w:rFonts w:hint="eastAsia"/>
          <w:lang w:val="en-US" w:eastAsia="zh-CN"/>
        </w:rPr>
        <w:t>附件3：法定代表人授权书(委托代理人参加时使用)</w:t>
      </w:r>
      <w:bookmarkEnd w:id="22"/>
      <w:bookmarkEnd w:id="23"/>
    </w:p>
    <w:p>
      <w:pPr>
        <w:pStyle w:val="23"/>
        <w:numPr>
          <w:ilvl w:val="0"/>
          <w:numId w:val="0"/>
        </w:numPr>
        <w:rPr>
          <w:rFonts w:hint="eastAsia"/>
          <w:lang w:val="en-US" w:eastAsia="zh-CN"/>
        </w:rPr>
      </w:pPr>
      <w:bookmarkStart w:id="24" w:name="_Toc19000"/>
      <w:r>
        <w:rPr>
          <w:rFonts w:hint="eastAsia"/>
          <w:lang w:val="en-US" w:eastAsia="zh-CN"/>
        </w:rPr>
        <w:t>附件4：营业执照（扫描件）</w:t>
      </w:r>
      <w:bookmarkEnd w:id="24"/>
    </w:p>
    <w:p>
      <w:pPr>
        <w:pStyle w:val="23"/>
        <w:numPr>
          <w:ilvl w:val="0"/>
          <w:numId w:val="0"/>
        </w:numPr>
        <w:rPr>
          <w:rFonts w:hint="default"/>
          <w:lang w:val="en-US" w:eastAsia="zh-CN"/>
        </w:rPr>
      </w:pPr>
      <w:r>
        <w:rPr>
          <w:rFonts w:hint="eastAsia"/>
          <w:lang w:val="en-US" w:eastAsia="zh-CN"/>
        </w:rPr>
        <w:t>附件5：制造商声明函</w:t>
      </w:r>
    </w:p>
    <w:p>
      <w:pPr>
        <w:pStyle w:val="23"/>
        <w:numPr>
          <w:ilvl w:val="0"/>
          <w:numId w:val="0"/>
        </w:numPr>
        <w:rPr>
          <w:rFonts w:hint="eastAsia"/>
          <w:lang w:val="en-US" w:eastAsia="zh-CN"/>
        </w:rPr>
      </w:pPr>
      <w:bookmarkStart w:id="25" w:name="_Toc21841"/>
      <w:r>
        <w:rPr>
          <w:rFonts w:hint="eastAsia"/>
          <w:lang w:val="en-US" w:eastAsia="zh-CN"/>
        </w:rPr>
        <w:t>附件6：类似业绩表（附类似业绩合同扫描件，关键信息保留完整）</w:t>
      </w:r>
      <w:bookmarkEnd w:id="25"/>
    </w:p>
    <w:p>
      <w:pPr>
        <w:pStyle w:val="23"/>
        <w:numPr>
          <w:ilvl w:val="0"/>
          <w:numId w:val="0"/>
        </w:numPr>
        <w:rPr>
          <w:rFonts w:hint="default"/>
          <w:lang w:val="en-US" w:eastAsia="zh-CN"/>
        </w:rPr>
      </w:pPr>
      <w:bookmarkStart w:id="26" w:name="_Toc16248"/>
      <w:bookmarkStart w:id="27" w:name="_Toc423426402"/>
      <w:r>
        <w:rPr>
          <w:rFonts w:hint="eastAsia"/>
          <w:lang w:val="en-US" w:eastAsia="zh-CN"/>
        </w:rPr>
        <w:t>附件7：</w:t>
      </w:r>
      <w:bookmarkEnd w:id="26"/>
      <w:bookmarkEnd w:id="27"/>
      <w:r>
        <w:rPr>
          <w:rFonts w:hint="eastAsia"/>
          <w:lang w:val="en-US" w:eastAsia="zh-CN"/>
        </w:rPr>
        <w:t>报价一览表</w:t>
      </w:r>
    </w:p>
    <w:p>
      <w:pPr>
        <w:adjustRightInd w:val="0"/>
        <w:snapToGrid w:val="0"/>
        <w:spacing w:line="360" w:lineRule="auto"/>
        <w:jc w:val="center"/>
        <w:outlineLvl w:val="9"/>
        <w:rPr>
          <w:rFonts w:hint="eastAsia" w:ascii="黑体" w:eastAsia="黑体"/>
          <w:sz w:val="32"/>
          <w:szCs w:val="32"/>
        </w:rPr>
      </w:pPr>
    </w:p>
    <w:p>
      <w:pPr>
        <w:adjustRightInd w:val="0"/>
        <w:snapToGrid w:val="0"/>
        <w:spacing w:line="360" w:lineRule="auto"/>
        <w:jc w:val="center"/>
        <w:outlineLvl w:val="0"/>
        <w:rPr>
          <w:rFonts w:ascii="黑体" w:eastAsia="黑体"/>
          <w:sz w:val="32"/>
          <w:szCs w:val="32"/>
        </w:rPr>
      </w:pPr>
    </w:p>
    <w:p>
      <w:pPr>
        <w:adjustRightInd w:val="0"/>
        <w:snapToGrid w:val="0"/>
        <w:spacing w:line="360" w:lineRule="auto"/>
        <w:jc w:val="both"/>
        <w:outlineLvl w:val="0"/>
        <w:rPr>
          <w:rFonts w:hint="eastAsia" w:ascii="黑体" w:eastAsia="黑体"/>
          <w:sz w:val="32"/>
          <w:szCs w:val="32"/>
          <w:lang w:val="en-US" w:eastAsia="zh-CN"/>
        </w:rPr>
      </w:pPr>
      <w:r>
        <w:rPr>
          <w:rFonts w:ascii="黑体" w:eastAsia="黑体"/>
          <w:sz w:val="32"/>
          <w:szCs w:val="32"/>
        </w:rPr>
        <w:br w:type="page"/>
      </w:r>
      <w:bookmarkStart w:id="28" w:name="_Toc6269"/>
      <w:bookmarkStart w:id="29" w:name="_Toc423426405"/>
      <w:r>
        <w:rPr>
          <w:rFonts w:hint="eastAsia" w:ascii="黑体" w:eastAsia="黑体"/>
          <w:sz w:val="32"/>
          <w:szCs w:val="32"/>
          <w:lang w:val="en-US" w:eastAsia="zh-CN"/>
        </w:rPr>
        <w:t>附件1：</w:t>
      </w:r>
    </w:p>
    <w:p>
      <w:pPr>
        <w:adjustRightInd w:val="0"/>
        <w:snapToGrid w:val="0"/>
        <w:spacing w:line="360" w:lineRule="auto"/>
        <w:ind w:right="24"/>
        <w:jc w:val="center"/>
        <w:rPr>
          <w:rFonts w:hint="eastAsia" w:ascii="黑体" w:eastAsia="黑体"/>
          <w:sz w:val="32"/>
          <w:szCs w:val="32"/>
          <w:lang w:val="en-US" w:eastAsia="zh-CN"/>
        </w:rPr>
      </w:pPr>
      <w:r>
        <w:rPr>
          <w:rFonts w:hint="eastAsia" w:ascii="黑体" w:eastAsia="黑体"/>
          <w:sz w:val="32"/>
          <w:szCs w:val="32"/>
          <w:lang w:val="en-US" w:eastAsia="zh-CN"/>
        </w:rPr>
        <w:t>竞价响应声明</w:t>
      </w:r>
      <w:bookmarkEnd w:id="28"/>
      <w:bookmarkEnd w:id="29"/>
    </w:p>
    <w:p>
      <w:pPr>
        <w:spacing w:line="440" w:lineRule="exact"/>
        <w:rPr>
          <w:rFonts w:hint="eastAsia" w:ascii="宋体" w:hAnsi="宋体" w:cs="宋体"/>
          <w:sz w:val="28"/>
          <w:szCs w:val="28"/>
        </w:rPr>
      </w:pPr>
      <w:r>
        <w:rPr>
          <w:rFonts w:hint="eastAsia" w:ascii="宋体" w:hAnsi="宋体" w:cs="宋体"/>
          <w:sz w:val="28"/>
          <w:szCs w:val="28"/>
        </w:rPr>
        <w:t>致：</w:t>
      </w:r>
      <w:r>
        <w:rPr>
          <w:rFonts w:hint="eastAsia" w:ascii="宋体" w:hAnsi="宋体" w:cs="宋体"/>
          <w:sz w:val="28"/>
          <w:szCs w:val="28"/>
          <w:u w:val="single"/>
        </w:rPr>
        <w:t xml:space="preserve">                     </w:t>
      </w:r>
      <w:r>
        <w:rPr>
          <w:rFonts w:hint="eastAsia" w:ascii="宋体" w:hAnsi="宋体" w:cs="宋体"/>
          <w:sz w:val="28"/>
          <w:szCs w:val="28"/>
        </w:rPr>
        <w:t>(</w:t>
      </w:r>
      <w:r>
        <w:rPr>
          <w:rFonts w:hint="eastAsia" w:ascii="宋体" w:hAnsi="宋体" w:cs="宋体"/>
          <w:sz w:val="28"/>
          <w:szCs w:val="28"/>
          <w:lang w:eastAsia="zh-CN"/>
        </w:rPr>
        <w:t>采购人</w:t>
      </w:r>
      <w:r>
        <w:rPr>
          <w:rFonts w:hint="eastAsia" w:ascii="宋体" w:hAnsi="宋体" w:cs="宋体"/>
          <w:sz w:val="28"/>
          <w:szCs w:val="28"/>
        </w:rPr>
        <w:t xml:space="preserve">)：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根据贵方为</w:t>
      </w:r>
      <w:r>
        <w:rPr>
          <w:rFonts w:hint="eastAsia" w:ascii="宋体" w:hAnsi="宋体" w:cs="宋体"/>
          <w:sz w:val="28"/>
          <w:szCs w:val="28"/>
          <w:u w:val="single"/>
        </w:rPr>
        <w:t>      </w:t>
      </w:r>
      <w:r>
        <w:rPr>
          <w:rFonts w:hint="eastAsia" w:ascii="宋体" w:hAnsi="宋体" w:cs="宋体"/>
          <w:sz w:val="28"/>
          <w:szCs w:val="28"/>
        </w:rPr>
        <w:t>（项目名称）的</w:t>
      </w:r>
      <w:r>
        <w:rPr>
          <w:rFonts w:hint="eastAsia" w:ascii="宋体" w:hAnsi="宋体" w:cs="宋体"/>
          <w:sz w:val="28"/>
          <w:szCs w:val="28"/>
          <w:lang w:val="en-US" w:eastAsia="zh-CN"/>
        </w:rPr>
        <w:t>竞价公告</w:t>
      </w:r>
      <w:r>
        <w:rPr>
          <w:rFonts w:hint="eastAsia" w:ascii="宋体" w:hAnsi="宋体" w:cs="宋体"/>
          <w:sz w:val="28"/>
          <w:szCs w:val="28"/>
        </w:rPr>
        <w:t>，签字代表</w:t>
      </w:r>
      <w:r>
        <w:rPr>
          <w:rFonts w:hint="eastAsia" w:ascii="宋体" w:hAnsi="宋体" w:cs="宋体"/>
          <w:sz w:val="28"/>
          <w:szCs w:val="28"/>
          <w:u w:val="single"/>
        </w:rPr>
        <w:t>      </w:t>
      </w:r>
      <w:r>
        <w:rPr>
          <w:rFonts w:hint="eastAsia" w:ascii="宋体" w:hAnsi="宋体" w:cs="宋体"/>
          <w:sz w:val="28"/>
          <w:szCs w:val="28"/>
        </w:rPr>
        <w:t>经正式授权并代表</w:t>
      </w:r>
      <w:r>
        <w:rPr>
          <w:rFonts w:hint="eastAsia" w:ascii="宋体" w:hAnsi="宋体" w:cs="宋体"/>
          <w:sz w:val="28"/>
          <w:szCs w:val="28"/>
          <w:lang w:eastAsia="zh-CN"/>
        </w:rPr>
        <w:t>供应商</w:t>
      </w:r>
      <w:r>
        <w:rPr>
          <w:rFonts w:hint="eastAsia" w:ascii="宋体" w:hAnsi="宋体" w:cs="宋体"/>
          <w:sz w:val="28"/>
          <w:szCs w:val="28"/>
          <w:u w:val="single"/>
        </w:rPr>
        <w:t>      </w:t>
      </w:r>
      <w:r>
        <w:rPr>
          <w:rFonts w:hint="eastAsia" w:ascii="宋体" w:hAnsi="宋体" w:cs="宋体"/>
          <w:sz w:val="28"/>
          <w:szCs w:val="28"/>
        </w:rPr>
        <w:t>（</w:t>
      </w:r>
      <w:r>
        <w:rPr>
          <w:rFonts w:hint="eastAsia" w:ascii="宋体" w:hAnsi="宋体" w:cs="宋体"/>
          <w:sz w:val="28"/>
          <w:szCs w:val="28"/>
          <w:lang w:eastAsia="zh-CN"/>
        </w:rPr>
        <w:t>供应商</w:t>
      </w:r>
      <w:r>
        <w:rPr>
          <w:rFonts w:hint="eastAsia" w:ascii="宋体" w:hAnsi="宋体" w:cs="宋体"/>
          <w:sz w:val="28"/>
          <w:szCs w:val="28"/>
        </w:rPr>
        <w:t>名称、地址）提交下述文件一份，并在此声明，所递交的</w:t>
      </w:r>
      <w:r>
        <w:rPr>
          <w:rFonts w:hint="eastAsia" w:ascii="宋体" w:hAnsi="宋体" w:cs="宋体"/>
          <w:sz w:val="28"/>
          <w:szCs w:val="28"/>
          <w:lang w:eastAsia="zh-CN"/>
        </w:rPr>
        <w:t>竞价文件</w:t>
      </w:r>
      <w:r>
        <w:rPr>
          <w:rFonts w:hint="eastAsia" w:ascii="宋体" w:hAnsi="宋体" w:cs="宋体"/>
          <w:sz w:val="28"/>
          <w:szCs w:val="28"/>
        </w:rPr>
        <w:t xml:space="preserve">内容完整、真实。 </w:t>
      </w:r>
    </w:p>
    <w:p>
      <w:pPr>
        <w:spacing w:line="440" w:lineRule="exact"/>
        <w:rPr>
          <w:rFonts w:hint="eastAsia" w:ascii="宋体" w:hAnsi="宋体" w:cs="宋体"/>
          <w:sz w:val="28"/>
          <w:szCs w:val="28"/>
        </w:rPr>
      </w:pPr>
      <w:r>
        <w:rPr>
          <w:rFonts w:hint="eastAsia" w:ascii="宋体" w:hAnsi="宋体" w:cs="宋体"/>
          <w:sz w:val="28"/>
          <w:szCs w:val="28"/>
        </w:rPr>
        <w:t>在此，签字代表宣布同意如下：</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1、所附</w:t>
      </w:r>
      <w:r>
        <w:rPr>
          <w:rFonts w:hint="eastAsia" w:ascii="宋体" w:hAnsi="宋体" w:cs="宋体"/>
          <w:sz w:val="28"/>
          <w:szCs w:val="28"/>
          <w:lang w:val="en-US" w:eastAsia="zh-CN"/>
        </w:rPr>
        <w:t>报价一览</w:t>
      </w:r>
      <w:r>
        <w:rPr>
          <w:rFonts w:hint="eastAsia" w:ascii="宋体" w:hAnsi="宋体" w:cs="宋体"/>
          <w:sz w:val="28"/>
          <w:szCs w:val="28"/>
        </w:rPr>
        <w:t>表中规定的应提交和交付的货物和服务</w:t>
      </w:r>
      <w:r>
        <w:rPr>
          <w:rFonts w:hint="eastAsia" w:ascii="宋体" w:hAnsi="宋体" w:cs="宋体"/>
          <w:sz w:val="28"/>
          <w:szCs w:val="28"/>
          <w:lang w:val="en-US" w:eastAsia="zh-CN"/>
        </w:rPr>
        <w:t>含税</w:t>
      </w:r>
      <w:r>
        <w:rPr>
          <w:rFonts w:hint="eastAsia" w:ascii="宋体" w:hAnsi="宋体" w:cs="宋体"/>
          <w:sz w:val="28"/>
          <w:szCs w:val="28"/>
        </w:rPr>
        <w:t>总</w:t>
      </w:r>
      <w:r>
        <w:rPr>
          <w:rFonts w:hint="eastAsia" w:ascii="宋体" w:hAnsi="宋体" w:cs="宋体"/>
          <w:sz w:val="28"/>
          <w:szCs w:val="28"/>
          <w:lang w:val="en-US" w:eastAsia="zh-CN"/>
        </w:rPr>
        <w:t>报</w:t>
      </w:r>
      <w:r>
        <w:rPr>
          <w:rFonts w:hint="eastAsia" w:ascii="宋体" w:hAnsi="宋体" w:cs="宋体"/>
          <w:sz w:val="28"/>
          <w:szCs w:val="28"/>
        </w:rPr>
        <w:t>价为：(人民币大写)：</w:t>
      </w:r>
      <w:r>
        <w:rPr>
          <w:rFonts w:hint="eastAsia" w:ascii="宋体" w:hAnsi="宋体" w:cs="宋体"/>
          <w:sz w:val="28"/>
          <w:szCs w:val="28"/>
          <w:u w:val="single"/>
        </w:rPr>
        <w:t>                </w:t>
      </w:r>
      <w:r>
        <w:rPr>
          <w:rFonts w:hint="eastAsia" w:ascii="宋体" w:hAnsi="宋体" w:cs="宋体"/>
          <w:sz w:val="28"/>
          <w:szCs w:val="28"/>
        </w:rPr>
        <w:t>（小写）：</w:t>
      </w:r>
      <w:r>
        <w:rPr>
          <w:rFonts w:hint="eastAsia" w:ascii="宋体" w:hAnsi="宋体" w:cs="宋体"/>
          <w:sz w:val="28"/>
          <w:szCs w:val="28"/>
          <w:u w:val="single"/>
        </w:rPr>
        <w:t>   </w:t>
      </w:r>
      <w:r>
        <w:rPr>
          <w:rFonts w:hint="eastAsia" w:ascii="宋体" w:hAnsi="宋体" w:cs="宋体"/>
          <w:sz w:val="28"/>
          <w:szCs w:val="28"/>
        </w:rPr>
        <w:t>元。</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2、</w:t>
      </w:r>
      <w:r>
        <w:rPr>
          <w:rFonts w:hint="eastAsia" w:ascii="宋体" w:hAnsi="宋体" w:cs="宋体"/>
          <w:sz w:val="28"/>
          <w:szCs w:val="28"/>
          <w:lang w:eastAsia="zh-CN"/>
        </w:rPr>
        <w:t>供应商</w:t>
      </w:r>
      <w:r>
        <w:rPr>
          <w:rFonts w:hint="eastAsia" w:ascii="宋体" w:hAnsi="宋体" w:cs="宋体"/>
          <w:sz w:val="28"/>
          <w:szCs w:val="28"/>
        </w:rPr>
        <w:t>将按</w:t>
      </w:r>
      <w:r>
        <w:rPr>
          <w:rFonts w:hint="eastAsia" w:ascii="宋体" w:hAnsi="宋体" w:cs="宋体"/>
          <w:sz w:val="28"/>
          <w:szCs w:val="28"/>
          <w:lang w:eastAsia="zh-CN"/>
        </w:rPr>
        <w:t>询价文件</w:t>
      </w:r>
      <w:r>
        <w:rPr>
          <w:rFonts w:hint="eastAsia" w:ascii="宋体" w:hAnsi="宋体" w:cs="宋体"/>
          <w:sz w:val="28"/>
          <w:szCs w:val="28"/>
        </w:rPr>
        <w:t xml:space="preserve">的规定履行合同责任和义务。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3、</w:t>
      </w:r>
      <w:r>
        <w:rPr>
          <w:rFonts w:hint="eastAsia" w:ascii="宋体" w:hAnsi="宋体" w:cs="宋体"/>
          <w:sz w:val="28"/>
          <w:szCs w:val="28"/>
          <w:lang w:eastAsia="zh-CN"/>
        </w:rPr>
        <w:t>供应商</w:t>
      </w:r>
      <w:r>
        <w:rPr>
          <w:rFonts w:hint="eastAsia" w:ascii="宋体" w:hAnsi="宋体" w:cs="宋体"/>
          <w:sz w:val="28"/>
          <w:szCs w:val="28"/>
        </w:rPr>
        <w:t>已详细审查全部</w:t>
      </w:r>
      <w:r>
        <w:rPr>
          <w:rFonts w:hint="eastAsia" w:ascii="宋体" w:hAnsi="宋体" w:cs="宋体"/>
          <w:sz w:val="28"/>
          <w:szCs w:val="28"/>
          <w:lang w:eastAsia="zh-CN"/>
        </w:rPr>
        <w:t>询价文件</w:t>
      </w:r>
      <w:r>
        <w:rPr>
          <w:rFonts w:hint="eastAsia" w:ascii="宋体" w:hAnsi="宋体" w:cs="宋体"/>
          <w:sz w:val="28"/>
          <w:szCs w:val="28"/>
        </w:rPr>
        <w:t xml:space="preserve">。我们完全理解并同意放弃对这方面有不明及误解的权力。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4、本投标有效期为自</w:t>
      </w:r>
      <w:r>
        <w:rPr>
          <w:rFonts w:hint="eastAsia" w:ascii="宋体" w:hAnsi="宋体" w:cs="宋体"/>
          <w:sz w:val="28"/>
          <w:szCs w:val="28"/>
          <w:lang w:eastAsia="zh-CN"/>
        </w:rPr>
        <w:t>询价文件</w:t>
      </w:r>
      <w:r>
        <w:rPr>
          <w:rFonts w:hint="eastAsia" w:ascii="宋体" w:hAnsi="宋体" w:cs="宋体"/>
          <w:sz w:val="28"/>
          <w:szCs w:val="28"/>
        </w:rPr>
        <w:t>规定的提交</w:t>
      </w:r>
      <w:r>
        <w:rPr>
          <w:rFonts w:hint="eastAsia" w:ascii="宋体" w:hAnsi="宋体" w:cs="宋体"/>
          <w:sz w:val="28"/>
          <w:szCs w:val="28"/>
          <w:lang w:eastAsia="zh-CN"/>
        </w:rPr>
        <w:t>竞价文件</w:t>
      </w:r>
      <w:r>
        <w:rPr>
          <w:rFonts w:hint="eastAsia" w:ascii="宋体" w:hAnsi="宋体" w:cs="宋体"/>
          <w:sz w:val="28"/>
          <w:szCs w:val="28"/>
        </w:rPr>
        <w:t>截止之日起</w:t>
      </w:r>
      <w:r>
        <w:rPr>
          <w:rFonts w:hint="eastAsia" w:ascii="宋体" w:hAnsi="宋体" w:cs="宋体"/>
          <w:sz w:val="28"/>
          <w:szCs w:val="28"/>
          <w:u w:val="single"/>
        </w:rPr>
        <w:t xml:space="preserve">   </w:t>
      </w:r>
      <w:r>
        <w:rPr>
          <w:rFonts w:hint="eastAsia" w:ascii="宋体" w:hAnsi="宋体" w:cs="宋体"/>
          <w:sz w:val="28"/>
          <w:szCs w:val="28"/>
        </w:rPr>
        <w:t>个日历日。在</w:t>
      </w:r>
      <w:r>
        <w:rPr>
          <w:rFonts w:hint="eastAsia" w:ascii="宋体" w:hAnsi="宋体" w:cs="宋体"/>
          <w:sz w:val="28"/>
          <w:szCs w:val="28"/>
          <w:lang w:val="en-US" w:eastAsia="zh-CN"/>
        </w:rPr>
        <w:t>竞价</w:t>
      </w:r>
      <w:r>
        <w:rPr>
          <w:rFonts w:hint="eastAsia" w:ascii="宋体" w:hAnsi="宋体" w:cs="宋体"/>
          <w:sz w:val="28"/>
          <w:szCs w:val="28"/>
        </w:rPr>
        <w:t>有效期内我方同意遵守本</w:t>
      </w:r>
      <w:r>
        <w:rPr>
          <w:rFonts w:hint="eastAsia" w:ascii="宋体" w:hAnsi="宋体" w:cs="宋体"/>
          <w:sz w:val="28"/>
          <w:szCs w:val="28"/>
          <w:lang w:eastAsia="zh-CN"/>
        </w:rPr>
        <w:t>竞价文件</w:t>
      </w:r>
      <w:r>
        <w:rPr>
          <w:rFonts w:hint="eastAsia" w:ascii="宋体" w:hAnsi="宋体" w:cs="宋体"/>
          <w:sz w:val="28"/>
          <w:szCs w:val="28"/>
        </w:rPr>
        <w:t>中的承诺且在此期限期满之前</w:t>
      </w:r>
      <w:r>
        <w:rPr>
          <w:rFonts w:hint="eastAsia" w:ascii="宋体" w:hAnsi="宋体" w:cs="宋体"/>
          <w:sz w:val="28"/>
          <w:szCs w:val="28"/>
          <w:lang w:eastAsia="zh-CN"/>
        </w:rPr>
        <w:t>竞价文件</w:t>
      </w:r>
      <w:r>
        <w:rPr>
          <w:rFonts w:hint="eastAsia" w:ascii="宋体" w:hAnsi="宋体" w:cs="宋体"/>
          <w:sz w:val="28"/>
          <w:szCs w:val="28"/>
        </w:rPr>
        <w:t xml:space="preserve">对我方具有法律约束力。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5、根据第二章“</w:t>
      </w:r>
      <w:r>
        <w:rPr>
          <w:rFonts w:hint="eastAsia" w:ascii="宋体" w:hAnsi="宋体" w:cs="宋体"/>
          <w:sz w:val="28"/>
          <w:szCs w:val="28"/>
          <w:lang w:val="en-US" w:eastAsia="zh-CN"/>
        </w:rPr>
        <w:t>竞价</w:t>
      </w:r>
      <w:r>
        <w:rPr>
          <w:rFonts w:hint="eastAsia" w:ascii="宋体" w:hAnsi="宋体" w:cs="宋体"/>
          <w:sz w:val="28"/>
          <w:szCs w:val="28"/>
        </w:rPr>
        <w:t xml:space="preserve">须知”的相关规定，我方承诺： </w:t>
      </w:r>
    </w:p>
    <w:p>
      <w:pPr>
        <w:spacing w:line="440" w:lineRule="exact"/>
        <w:rPr>
          <w:rFonts w:hint="eastAsia" w:ascii="宋体" w:hAnsi="宋体" w:cs="宋体"/>
          <w:sz w:val="28"/>
          <w:szCs w:val="28"/>
        </w:rPr>
      </w:pPr>
      <w:r>
        <w:rPr>
          <w:rFonts w:hint="eastAsia" w:ascii="宋体" w:hAnsi="宋体" w:cs="宋体"/>
          <w:sz w:val="28"/>
          <w:szCs w:val="28"/>
        </w:rPr>
        <w:t xml:space="preserve">     (1) 我们依照有关法律的规定，没有偷税、漏税的行为，没有逃避缴纳社会保险资金的行为；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  (2) 与</w:t>
      </w:r>
      <w:r>
        <w:rPr>
          <w:rFonts w:hint="eastAsia" w:ascii="宋体" w:hAnsi="宋体" w:cs="宋体"/>
          <w:sz w:val="28"/>
          <w:szCs w:val="28"/>
          <w:lang w:eastAsia="zh-CN"/>
        </w:rPr>
        <w:t>采购人</w:t>
      </w:r>
      <w:r>
        <w:rPr>
          <w:rFonts w:hint="eastAsia" w:ascii="宋体" w:hAnsi="宋体" w:cs="宋体"/>
          <w:sz w:val="28"/>
          <w:szCs w:val="28"/>
        </w:rPr>
        <w:t xml:space="preserve">和采购代理机构无任何的隶属关系或者其他利害关系。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 xml:space="preserve">6、同意提供贵方可能要求的与其投标有关的一切数据或资料。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7、与本</w:t>
      </w:r>
      <w:r>
        <w:rPr>
          <w:rFonts w:hint="eastAsia" w:ascii="宋体" w:hAnsi="宋体" w:cs="宋体"/>
          <w:sz w:val="28"/>
          <w:szCs w:val="28"/>
          <w:lang w:val="en-US" w:eastAsia="zh-CN"/>
        </w:rPr>
        <w:t>采购</w:t>
      </w:r>
      <w:r>
        <w:rPr>
          <w:rFonts w:hint="eastAsia" w:ascii="宋体" w:hAnsi="宋体" w:cs="宋体"/>
          <w:sz w:val="28"/>
          <w:szCs w:val="28"/>
        </w:rPr>
        <w:t xml:space="preserve">有关的一切正式往来信函请寄：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地址：</w:t>
      </w:r>
      <w:r>
        <w:rPr>
          <w:rFonts w:hint="eastAsia" w:ascii="宋体" w:hAnsi="宋体" w:cs="宋体"/>
          <w:sz w:val="28"/>
          <w:szCs w:val="28"/>
          <w:u w:val="single"/>
        </w:rPr>
        <w:t>      </w:t>
      </w:r>
      <w:r>
        <w:rPr>
          <w:rFonts w:hint="eastAsia" w:ascii="宋体" w:hAnsi="宋体" w:cs="宋体"/>
          <w:sz w:val="28"/>
          <w:szCs w:val="28"/>
        </w:rPr>
        <w:t> </w:t>
      </w:r>
    </w:p>
    <w:p>
      <w:pPr>
        <w:spacing w:line="440" w:lineRule="exact"/>
        <w:ind w:firstLine="560" w:firstLineChars="200"/>
        <w:rPr>
          <w:rFonts w:hint="eastAsia" w:ascii="宋体" w:hAnsi="宋体" w:cs="宋体"/>
          <w:sz w:val="28"/>
          <w:szCs w:val="28"/>
        </w:rPr>
      </w:pPr>
      <w:r>
        <w:rPr>
          <w:rFonts w:hint="eastAsia" w:ascii="宋体" w:hAnsi="宋体" w:cs="宋体"/>
          <w:sz w:val="28"/>
          <w:szCs w:val="28"/>
        </w:rPr>
        <w:t>邮编：</w:t>
      </w:r>
      <w:r>
        <w:rPr>
          <w:rFonts w:hint="eastAsia" w:ascii="宋体" w:hAnsi="宋体" w:cs="宋体"/>
          <w:sz w:val="28"/>
          <w:szCs w:val="28"/>
          <w:u w:val="single"/>
        </w:rPr>
        <w:t>      </w:t>
      </w:r>
      <w:r>
        <w:rPr>
          <w:rFonts w:hint="eastAsia" w:ascii="宋体" w:hAnsi="宋体" w:cs="宋体"/>
          <w:sz w:val="28"/>
          <w:szCs w:val="28"/>
        </w:rPr>
        <w:t xml:space="preserve"> </w:t>
      </w:r>
    </w:p>
    <w:p>
      <w:pPr>
        <w:spacing w:line="440" w:lineRule="exact"/>
        <w:ind w:firstLine="560" w:firstLineChars="200"/>
        <w:rPr>
          <w:rFonts w:hint="eastAsia" w:ascii="宋体" w:hAnsi="宋体" w:eastAsia="宋体" w:cs="宋体"/>
          <w:sz w:val="28"/>
          <w:szCs w:val="28"/>
        </w:rPr>
      </w:pPr>
      <w:r>
        <w:rPr>
          <w:rFonts w:hint="eastAsia" w:ascii="宋体" w:hAnsi="宋体" w:cs="宋体"/>
          <w:sz w:val="28"/>
          <w:szCs w:val="28"/>
        </w:rPr>
        <w:t>电话：</w:t>
      </w:r>
      <w:r>
        <w:rPr>
          <w:rFonts w:hint="eastAsia" w:ascii="宋体" w:hAnsi="宋体" w:cs="宋体"/>
          <w:sz w:val="28"/>
          <w:szCs w:val="28"/>
          <w:u w:val="single"/>
        </w:rPr>
        <w:t>      </w:t>
      </w:r>
    </w:p>
    <w:p>
      <w:pPr>
        <w:pStyle w:val="61"/>
        <w:spacing w:before="240" w:after="240"/>
        <w:rPr>
          <w:rFonts w:hint="eastAsia" w:ascii="宋体" w:hAnsi="宋体" w:eastAsia="宋体" w:cs="宋体"/>
          <w:sz w:val="28"/>
          <w:szCs w:val="28"/>
        </w:rPr>
      </w:pPr>
      <w:r>
        <w:rPr>
          <w:rFonts w:hint="eastAsia" w:ascii="宋体" w:hAnsi="宋体" w:eastAsia="宋体" w:cs="宋体"/>
          <w:sz w:val="28"/>
          <w:szCs w:val="28"/>
          <w:lang w:eastAsia="zh-CN"/>
        </w:rPr>
        <w:t>供应商</w:t>
      </w:r>
      <w:r>
        <w:rPr>
          <w:rFonts w:hint="eastAsia" w:ascii="宋体" w:hAnsi="宋体" w:eastAsia="宋体" w:cs="宋体"/>
          <w:sz w:val="28"/>
          <w:szCs w:val="28"/>
        </w:rPr>
        <w:t xml:space="preserve">名称(盖章)：    </w:t>
      </w:r>
    </w:p>
    <w:p>
      <w:pPr>
        <w:pStyle w:val="62"/>
        <w:spacing w:before="240" w:after="240"/>
        <w:rPr>
          <w:rFonts w:hint="eastAsia" w:ascii="宋体" w:hAnsi="宋体" w:eastAsia="宋体" w:cs="宋体"/>
          <w:sz w:val="28"/>
          <w:szCs w:val="28"/>
        </w:rPr>
      </w:pPr>
      <w:r>
        <w:rPr>
          <w:rFonts w:hint="eastAsia" w:ascii="宋体" w:hAnsi="宋体" w:eastAsia="宋体" w:cs="宋体"/>
          <w:sz w:val="28"/>
          <w:szCs w:val="28"/>
        </w:rPr>
        <w:t xml:space="preserve">法定代表人或其委托代理人(签字或盖章)：    </w:t>
      </w:r>
    </w:p>
    <w:p>
      <w:pPr>
        <w:pStyle w:val="63"/>
        <w:spacing w:before="240" w:after="240"/>
        <w:rPr>
          <w:rFonts w:hint="eastAsia" w:ascii="宋体" w:hAnsi="宋体" w:eastAsia="宋体" w:cs="宋体"/>
          <w:sz w:val="28"/>
          <w:szCs w:val="28"/>
        </w:rPr>
      </w:pPr>
      <w:r>
        <w:rPr>
          <w:rFonts w:hint="eastAsia" w:ascii="宋体" w:hAnsi="宋体" w:eastAsia="宋体" w:cs="宋体"/>
          <w:sz w:val="28"/>
          <w:szCs w:val="28"/>
        </w:rPr>
        <w:t xml:space="preserve">日 期：    </w:t>
      </w:r>
    </w:p>
    <w:p>
      <w:pPr>
        <w:adjustRightInd w:val="0"/>
        <w:snapToGrid w:val="0"/>
        <w:spacing w:line="360" w:lineRule="auto"/>
        <w:ind w:right="24"/>
        <w:rPr>
          <w:rFonts w:hint="default" w:ascii="黑体" w:eastAsia="黑体"/>
          <w:sz w:val="32"/>
          <w:szCs w:val="32"/>
          <w:lang w:val="en-US" w:eastAsia="zh-CN"/>
        </w:rPr>
      </w:pPr>
      <w:r>
        <w:rPr>
          <w:rFonts w:ascii="黑体" w:hAnsi="华文中宋" w:eastAsia="黑体"/>
          <w:bCs/>
          <w:sz w:val="32"/>
          <w:szCs w:val="32"/>
        </w:rPr>
        <w:br w:type="page"/>
      </w:r>
      <w:r>
        <w:rPr>
          <w:rFonts w:hint="eastAsia" w:ascii="黑体" w:eastAsia="黑体"/>
          <w:sz w:val="32"/>
          <w:szCs w:val="32"/>
          <w:lang w:val="en-US" w:eastAsia="zh-CN"/>
        </w:rPr>
        <w:t>附件2：</w:t>
      </w:r>
    </w:p>
    <w:p>
      <w:pPr>
        <w:adjustRightInd w:val="0"/>
        <w:snapToGrid w:val="0"/>
        <w:spacing w:line="360" w:lineRule="auto"/>
        <w:ind w:right="24"/>
        <w:jc w:val="center"/>
        <w:rPr>
          <w:rFonts w:hint="eastAsia" w:ascii="黑体" w:eastAsia="黑体"/>
          <w:sz w:val="32"/>
          <w:szCs w:val="32"/>
          <w:lang w:val="en-US" w:eastAsia="zh-CN"/>
        </w:rPr>
      </w:pPr>
      <w:r>
        <w:rPr>
          <w:rFonts w:hint="eastAsia" w:ascii="黑体" w:eastAsia="黑体"/>
          <w:sz w:val="32"/>
          <w:szCs w:val="32"/>
          <w:lang w:val="en-US" w:eastAsia="zh-CN"/>
        </w:rPr>
        <w:t>法定代表人身份证明(法定代表人参加时使用)</w:t>
      </w:r>
    </w:p>
    <w:p>
      <w:pPr>
        <w:snapToGrid w:val="0"/>
        <w:spacing w:line="480" w:lineRule="auto"/>
        <w:rPr>
          <w:rFonts w:hint="eastAsia" w:ascii="宋体" w:hAnsi="宋体"/>
          <w:szCs w:val="21"/>
        </w:rPr>
      </w:pPr>
    </w:p>
    <w:p>
      <w:pPr>
        <w:autoSpaceDE w:val="0"/>
        <w:autoSpaceDN w:val="0"/>
        <w:adjustRightInd w:val="0"/>
        <w:snapToGrid w:val="0"/>
        <w:spacing w:before="156" w:beforeLines="50" w:line="360" w:lineRule="auto"/>
        <w:jc w:val="left"/>
        <w:rPr>
          <w:rFonts w:hint="eastAsia" w:ascii="宋体" w:hAnsi="宋体" w:cs="宋体"/>
          <w:kern w:val="0"/>
          <w:sz w:val="28"/>
          <w:szCs w:val="28"/>
        </w:rPr>
      </w:pPr>
      <w:r>
        <w:rPr>
          <w:rFonts w:hint="eastAsia" w:ascii="宋体" w:hAnsi="宋体"/>
          <w:sz w:val="28"/>
          <w:szCs w:val="28"/>
        </w:rPr>
        <w:t>供应商</w:t>
      </w:r>
      <w:r>
        <w:rPr>
          <w:rFonts w:hint="eastAsia" w:ascii="宋体" w:hAnsi="宋体" w:cs="宋体"/>
          <w:kern w:val="0"/>
          <w:sz w:val="28"/>
          <w:szCs w:val="28"/>
        </w:rPr>
        <w:t>名称：</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w:t>
      </w:r>
    </w:p>
    <w:p>
      <w:pPr>
        <w:autoSpaceDE w:val="0"/>
        <w:autoSpaceDN w:val="0"/>
        <w:adjustRightInd w:val="0"/>
        <w:snapToGrid w:val="0"/>
        <w:spacing w:before="156" w:beforeLines="50" w:line="360" w:lineRule="auto"/>
        <w:jc w:val="left"/>
        <w:rPr>
          <w:rFonts w:hint="eastAsia" w:ascii="宋体" w:hAnsi="宋体" w:cs="宋体"/>
          <w:kern w:val="0"/>
          <w:sz w:val="28"/>
          <w:szCs w:val="28"/>
        </w:rPr>
      </w:pPr>
      <w:r>
        <w:rPr>
          <w:rFonts w:hint="eastAsia" w:ascii="宋体" w:hAnsi="宋体" w:cs="宋体"/>
          <w:kern w:val="0"/>
          <w:sz w:val="28"/>
          <w:szCs w:val="28"/>
        </w:rPr>
        <w:t>注册号：</w:t>
      </w:r>
      <w:r>
        <w:rPr>
          <w:rFonts w:hint="eastAsia" w:ascii="宋体" w:hAnsi="宋体" w:cs="宋体"/>
          <w:kern w:val="0"/>
          <w:sz w:val="28"/>
          <w:szCs w:val="28"/>
          <w:u w:val="single"/>
        </w:rPr>
        <w:t xml:space="preserve">                  </w:t>
      </w:r>
    </w:p>
    <w:p>
      <w:pPr>
        <w:autoSpaceDE w:val="0"/>
        <w:autoSpaceDN w:val="0"/>
        <w:adjustRightInd w:val="0"/>
        <w:snapToGrid w:val="0"/>
        <w:spacing w:before="156" w:beforeLines="50" w:line="360" w:lineRule="auto"/>
        <w:jc w:val="left"/>
        <w:rPr>
          <w:rFonts w:hint="eastAsia" w:ascii="宋体" w:hAnsi="宋体" w:cs="宋体"/>
          <w:kern w:val="0"/>
          <w:sz w:val="28"/>
          <w:szCs w:val="28"/>
        </w:rPr>
      </w:pPr>
      <w:r>
        <w:rPr>
          <w:rFonts w:hint="eastAsia" w:ascii="宋体" w:hAnsi="宋体" w:cs="宋体"/>
          <w:kern w:val="0"/>
          <w:sz w:val="28"/>
          <w:szCs w:val="28"/>
        </w:rPr>
        <w:t>注册地址：</w:t>
      </w:r>
      <w:r>
        <w:rPr>
          <w:rFonts w:hint="eastAsia" w:ascii="宋体" w:hAnsi="宋体" w:cs="宋体"/>
          <w:kern w:val="0"/>
          <w:sz w:val="28"/>
          <w:szCs w:val="28"/>
          <w:u w:val="single"/>
        </w:rPr>
        <w:t xml:space="preserve">                                    </w:t>
      </w:r>
    </w:p>
    <w:p>
      <w:pPr>
        <w:autoSpaceDE w:val="0"/>
        <w:autoSpaceDN w:val="0"/>
        <w:adjustRightInd w:val="0"/>
        <w:snapToGrid w:val="0"/>
        <w:spacing w:before="156" w:beforeLines="50" w:line="360" w:lineRule="auto"/>
        <w:jc w:val="left"/>
        <w:rPr>
          <w:rFonts w:hint="eastAsia" w:ascii="宋体" w:hAnsi="宋体" w:cs="宋体"/>
          <w:kern w:val="0"/>
          <w:sz w:val="28"/>
          <w:szCs w:val="28"/>
        </w:rPr>
      </w:pPr>
      <w:r>
        <w:rPr>
          <w:rFonts w:hint="eastAsia" w:ascii="宋体" w:hAnsi="宋体" w:cs="宋体"/>
          <w:kern w:val="0"/>
          <w:sz w:val="28"/>
          <w:szCs w:val="28"/>
        </w:rPr>
        <w:t xml:space="preserve">成立时间： </w:t>
      </w:r>
      <w:r>
        <w:rPr>
          <w:rFonts w:hint="eastAsia" w:ascii="宋体" w:hAnsi="宋体" w:cs="宋体"/>
          <w:kern w:val="0"/>
          <w:sz w:val="28"/>
          <w:szCs w:val="28"/>
          <w:u w:val="single"/>
        </w:rPr>
        <w:t xml:space="preserve">       </w:t>
      </w:r>
      <w:r>
        <w:rPr>
          <w:rFonts w:hint="eastAsia" w:ascii="宋体" w:hAnsi="宋体" w:cs="宋体"/>
          <w:kern w:val="0"/>
          <w:sz w:val="28"/>
          <w:szCs w:val="28"/>
        </w:rPr>
        <w:t xml:space="preserve">年 </w:t>
      </w:r>
      <w:r>
        <w:rPr>
          <w:rFonts w:hint="eastAsia" w:ascii="宋体" w:hAnsi="宋体" w:cs="宋体"/>
          <w:kern w:val="0"/>
          <w:sz w:val="28"/>
          <w:szCs w:val="28"/>
          <w:u w:val="single"/>
        </w:rPr>
        <w:t xml:space="preserve">     </w:t>
      </w:r>
      <w:r>
        <w:rPr>
          <w:rFonts w:hint="eastAsia" w:ascii="宋体" w:hAnsi="宋体" w:cs="宋体"/>
          <w:kern w:val="0"/>
          <w:sz w:val="28"/>
          <w:szCs w:val="28"/>
        </w:rPr>
        <w:t>月</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日</w:t>
      </w:r>
    </w:p>
    <w:p>
      <w:pPr>
        <w:autoSpaceDE w:val="0"/>
        <w:autoSpaceDN w:val="0"/>
        <w:adjustRightInd w:val="0"/>
        <w:snapToGrid w:val="0"/>
        <w:spacing w:before="156" w:beforeLines="50" w:line="360" w:lineRule="auto"/>
        <w:jc w:val="left"/>
        <w:rPr>
          <w:rFonts w:hint="eastAsia" w:ascii="宋体" w:hAnsi="宋体" w:cs="宋体"/>
          <w:kern w:val="0"/>
          <w:sz w:val="28"/>
          <w:szCs w:val="28"/>
          <w:u w:val="single"/>
        </w:rPr>
      </w:pPr>
      <w:r>
        <w:rPr>
          <w:rFonts w:hint="eastAsia" w:ascii="宋体" w:hAnsi="宋体" w:cs="宋体"/>
          <w:kern w:val="0"/>
          <w:sz w:val="28"/>
          <w:szCs w:val="28"/>
        </w:rPr>
        <w:t>经营期限：</w:t>
      </w:r>
      <w:r>
        <w:rPr>
          <w:rFonts w:hint="eastAsia" w:ascii="宋体" w:hAnsi="宋体" w:cs="宋体"/>
          <w:kern w:val="0"/>
          <w:sz w:val="28"/>
          <w:szCs w:val="28"/>
          <w:u w:val="single"/>
        </w:rPr>
        <w:t xml:space="preserve">                  </w:t>
      </w:r>
    </w:p>
    <w:p>
      <w:pPr>
        <w:autoSpaceDE w:val="0"/>
        <w:autoSpaceDN w:val="0"/>
        <w:adjustRightInd w:val="0"/>
        <w:snapToGrid w:val="0"/>
        <w:spacing w:before="156" w:beforeLines="50" w:line="360" w:lineRule="auto"/>
        <w:jc w:val="left"/>
        <w:rPr>
          <w:rFonts w:hint="eastAsia" w:ascii="宋体" w:hAnsi="宋体" w:cs="宋体"/>
          <w:kern w:val="0"/>
          <w:sz w:val="28"/>
          <w:szCs w:val="28"/>
          <w:u w:val="single"/>
        </w:rPr>
      </w:pPr>
      <w:r>
        <w:rPr>
          <w:rFonts w:hint="eastAsia" w:ascii="宋体" w:hAnsi="宋体" w:cs="宋体"/>
          <w:kern w:val="0"/>
          <w:sz w:val="28"/>
          <w:szCs w:val="28"/>
        </w:rPr>
        <w:t>经营范围：主营：</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；兼营：</w:t>
      </w:r>
      <w:r>
        <w:rPr>
          <w:rFonts w:hint="eastAsia" w:ascii="宋体" w:hAnsi="宋体" w:cs="宋体"/>
          <w:kern w:val="0"/>
          <w:sz w:val="28"/>
          <w:szCs w:val="28"/>
          <w:u w:val="single"/>
        </w:rPr>
        <w:t xml:space="preserve">              </w:t>
      </w:r>
    </w:p>
    <w:p>
      <w:pPr>
        <w:autoSpaceDE w:val="0"/>
        <w:autoSpaceDN w:val="0"/>
        <w:adjustRightInd w:val="0"/>
        <w:snapToGrid w:val="0"/>
        <w:spacing w:before="156" w:beforeLines="50" w:line="360" w:lineRule="auto"/>
        <w:jc w:val="left"/>
        <w:rPr>
          <w:rFonts w:hint="eastAsia" w:ascii="宋体" w:hAnsi="宋体" w:cs="宋体"/>
          <w:kern w:val="0"/>
          <w:sz w:val="28"/>
          <w:szCs w:val="28"/>
        </w:rPr>
      </w:pPr>
      <w:r>
        <w:rPr>
          <w:rFonts w:hint="eastAsia" w:ascii="宋体" w:hAnsi="宋体" w:cs="宋体"/>
          <w:kern w:val="0"/>
          <w:sz w:val="28"/>
          <w:szCs w:val="28"/>
        </w:rPr>
        <w:t>姓名：</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性别：</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年龄：</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系</w:t>
      </w:r>
      <w:r>
        <w:rPr>
          <w:rFonts w:hint="eastAsia" w:ascii="宋体" w:hAnsi="宋体" w:cs="宋体"/>
          <w:kern w:val="0"/>
          <w:sz w:val="28"/>
          <w:szCs w:val="28"/>
          <w:u w:val="single"/>
        </w:rPr>
        <w:t xml:space="preserve">      </w:t>
      </w:r>
      <w:r>
        <w:rPr>
          <w:rFonts w:hint="eastAsia" w:ascii="宋体" w:hAnsi="宋体" w:cs="宋体"/>
          <w:kern w:val="0"/>
          <w:sz w:val="28"/>
          <w:szCs w:val="28"/>
        </w:rPr>
        <w:t>（</w:t>
      </w:r>
      <w:r>
        <w:rPr>
          <w:rFonts w:hint="eastAsia" w:ascii="宋体" w:hAnsi="宋体"/>
          <w:sz w:val="28"/>
          <w:szCs w:val="28"/>
        </w:rPr>
        <w:t>供应商</w:t>
      </w:r>
      <w:r>
        <w:rPr>
          <w:rFonts w:hint="eastAsia" w:ascii="宋体" w:hAnsi="宋体" w:cs="宋体"/>
          <w:kern w:val="0"/>
          <w:sz w:val="28"/>
          <w:szCs w:val="28"/>
        </w:rPr>
        <w:t>名称）的法定代表人。</w:t>
      </w:r>
    </w:p>
    <w:p>
      <w:pPr>
        <w:autoSpaceDE w:val="0"/>
        <w:autoSpaceDN w:val="0"/>
        <w:adjustRightInd w:val="0"/>
        <w:snapToGrid w:val="0"/>
        <w:spacing w:before="156" w:beforeLines="50" w:line="360" w:lineRule="auto"/>
        <w:jc w:val="left"/>
        <w:rPr>
          <w:rFonts w:hint="eastAsia" w:ascii="宋体" w:hAnsi="宋体" w:cs="宋体"/>
          <w:kern w:val="0"/>
          <w:sz w:val="28"/>
          <w:szCs w:val="28"/>
        </w:rPr>
      </w:pPr>
      <w:r>
        <w:rPr>
          <w:rFonts w:hint="eastAsia" w:ascii="宋体" w:hAnsi="宋体" w:cs="宋体"/>
          <w:kern w:val="0"/>
          <w:sz w:val="28"/>
          <w:szCs w:val="28"/>
        </w:rPr>
        <w:t>特此证明。</w:t>
      </w:r>
    </w:p>
    <w:p>
      <w:pPr>
        <w:snapToGrid w:val="0"/>
        <w:spacing w:line="480" w:lineRule="auto"/>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adjustRightInd w:val="0"/>
        <w:snapToGrid w:val="0"/>
        <w:spacing w:line="360" w:lineRule="auto"/>
        <w:rPr>
          <w:rFonts w:hint="eastAsia" w:ascii="宋体" w:hAnsi="宋体"/>
          <w:sz w:val="28"/>
          <w:szCs w:val="28"/>
        </w:rPr>
      </w:pPr>
    </w:p>
    <w:p>
      <w:pPr>
        <w:adjustRightInd w:val="0"/>
        <w:snapToGrid w:val="0"/>
        <w:spacing w:line="360" w:lineRule="auto"/>
        <w:ind w:right="420"/>
        <w:rPr>
          <w:rFonts w:hint="eastAsia" w:ascii="宋体" w:hAnsi="宋体"/>
          <w:sz w:val="28"/>
          <w:szCs w:val="28"/>
        </w:rPr>
      </w:pPr>
      <w:r>
        <w:rPr>
          <w:rFonts w:hint="eastAsia" w:ascii="宋体" w:hAnsi="宋体"/>
          <w:sz w:val="28"/>
          <w:szCs w:val="28"/>
        </w:rPr>
        <w:t>供应商名称（盖单位章）：</w:t>
      </w:r>
    </w:p>
    <w:p>
      <w:pPr>
        <w:adjustRightInd w:val="0"/>
        <w:snapToGrid w:val="0"/>
        <w:spacing w:line="360" w:lineRule="auto"/>
        <w:ind w:right="420"/>
        <w:rPr>
          <w:rFonts w:hint="eastAsia" w:ascii="仿宋_GB2312" w:hAnsi="宋体" w:eastAsia="仿宋_GB2312"/>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 xml:space="preserve">日      </w:t>
      </w:r>
    </w:p>
    <w:p>
      <w:pPr>
        <w:adjustRightInd w:val="0"/>
        <w:snapToGrid w:val="0"/>
        <w:spacing w:before="156" w:beforeLines="50" w:line="360" w:lineRule="auto"/>
        <w:rPr>
          <w:rFonts w:hint="eastAsia" w:ascii="仿宋_GB2312" w:hAnsi="宋体" w:eastAsia="仿宋_GB2312"/>
          <w:sz w:val="28"/>
          <w:szCs w:val="28"/>
        </w:rPr>
      </w:pPr>
    </w:p>
    <w:p>
      <w:pPr>
        <w:pStyle w:val="14"/>
        <w:rPr>
          <w:rFonts w:hint="eastAsia"/>
        </w:rPr>
      </w:pPr>
      <w:r>
        <w:rPr>
          <w:rFonts w:hint="eastAsia" w:ascii="宋体" w:hAnsi="宋体"/>
          <w:b/>
          <w:bCs/>
          <w:szCs w:val="21"/>
        </w:rPr>
        <w:t xml:space="preserve"> </w:t>
      </w:r>
    </w:p>
    <w:p>
      <w:pPr>
        <w:adjustRightInd w:val="0"/>
        <w:snapToGrid w:val="0"/>
        <w:spacing w:before="156" w:beforeLines="50" w:line="360" w:lineRule="auto"/>
        <w:rPr>
          <w:rFonts w:hint="eastAsia" w:ascii="仿宋_GB2312" w:hAnsi="宋体" w:eastAsia="仿宋_GB2312"/>
          <w:szCs w:val="21"/>
        </w:rPr>
      </w:pPr>
    </w:p>
    <w:p>
      <w:pPr>
        <w:adjustRightInd w:val="0"/>
        <w:snapToGrid w:val="0"/>
        <w:spacing w:before="156" w:beforeLines="50" w:line="360" w:lineRule="auto"/>
        <w:rPr>
          <w:rFonts w:hint="eastAsia" w:ascii="黑体" w:hAnsi="宋体" w:eastAsia="黑体"/>
          <w:sz w:val="32"/>
          <w:szCs w:val="32"/>
          <w:lang w:eastAsia="zh-CN"/>
        </w:rPr>
      </w:pPr>
      <w:r>
        <w:rPr>
          <w:rFonts w:hint="eastAsia" w:ascii="黑体" w:hAnsi="华文中宋" w:eastAsia="黑体"/>
          <w:bCs/>
          <w:sz w:val="32"/>
          <w:szCs w:val="32"/>
        </w:rPr>
        <w:t>附件</w:t>
      </w:r>
      <w:r>
        <w:rPr>
          <w:rFonts w:hint="eastAsia" w:ascii="黑体" w:hAnsi="华文中宋" w:eastAsia="黑体"/>
          <w:bCs/>
          <w:sz w:val="32"/>
          <w:szCs w:val="32"/>
          <w:lang w:val="en-US" w:eastAsia="zh-CN"/>
        </w:rPr>
        <w:t>3</w:t>
      </w:r>
    </w:p>
    <w:p>
      <w:pPr>
        <w:adjustRightInd w:val="0"/>
        <w:snapToGrid w:val="0"/>
        <w:spacing w:line="360" w:lineRule="auto"/>
        <w:ind w:right="24"/>
        <w:jc w:val="center"/>
        <w:rPr>
          <w:rFonts w:hint="eastAsia" w:ascii="黑体" w:eastAsia="黑体"/>
          <w:sz w:val="32"/>
          <w:szCs w:val="32"/>
          <w:lang w:val="en-US" w:eastAsia="zh-CN"/>
        </w:rPr>
      </w:pPr>
      <w:r>
        <w:rPr>
          <w:rFonts w:hint="eastAsia" w:ascii="黑体" w:eastAsia="黑体"/>
          <w:sz w:val="32"/>
          <w:szCs w:val="32"/>
          <w:lang w:val="en-US" w:eastAsia="zh-CN"/>
        </w:rPr>
        <w:t>法定代表人授权书(委托代理人参加时使用)</w:t>
      </w:r>
    </w:p>
    <w:p>
      <w:pPr>
        <w:adjustRightInd w:val="0"/>
        <w:snapToGrid w:val="0"/>
        <w:spacing w:line="360" w:lineRule="auto"/>
        <w:jc w:val="center"/>
        <w:rPr>
          <w:rFonts w:hint="eastAsia" w:ascii="黑体" w:hAnsi="华文中宋" w:eastAsia="黑体"/>
          <w:b/>
          <w:sz w:val="28"/>
          <w:szCs w:val="28"/>
        </w:rPr>
      </w:pPr>
    </w:p>
    <w:p>
      <w:pPr>
        <w:autoSpaceDE w:val="0"/>
        <w:autoSpaceDN w:val="0"/>
        <w:adjustRightInd w:val="0"/>
        <w:snapToGrid w:val="0"/>
        <w:spacing w:before="156" w:beforeLines="50"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本人</w:t>
      </w:r>
      <w:r>
        <w:rPr>
          <w:rFonts w:hint="eastAsia" w:ascii="宋体" w:hAnsi="宋体" w:cs="宋体"/>
          <w:kern w:val="0"/>
          <w:sz w:val="28"/>
          <w:szCs w:val="28"/>
          <w:u w:val="single"/>
        </w:rPr>
        <w:t xml:space="preserve">          </w:t>
      </w:r>
      <w:r>
        <w:rPr>
          <w:rFonts w:hint="eastAsia" w:ascii="宋体" w:hAnsi="宋体" w:cs="宋体"/>
          <w:kern w:val="0"/>
          <w:sz w:val="28"/>
          <w:szCs w:val="28"/>
        </w:rPr>
        <w:t>（姓名、职务）系</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w:t>
      </w:r>
      <w:r>
        <w:rPr>
          <w:rFonts w:hint="eastAsia" w:ascii="宋体" w:hAnsi="宋体"/>
          <w:sz w:val="28"/>
          <w:szCs w:val="28"/>
        </w:rPr>
        <w:t>供应商</w:t>
      </w:r>
      <w:r>
        <w:rPr>
          <w:rFonts w:hint="eastAsia" w:ascii="宋体" w:hAnsi="宋体" w:cs="宋体"/>
          <w:kern w:val="0"/>
          <w:sz w:val="28"/>
          <w:szCs w:val="28"/>
        </w:rPr>
        <w:t>名称）的法定代表人，现授权</w:t>
      </w:r>
      <w:r>
        <w:rPr>
          <w:rFonts w:hint="eastAsia" w:ascii="宋体" w:hAnsi="宋体" w:cs="宋体"/>
          <w:kern w:val="0"/>
          <w:sz w:val="28"/>
          <w:szCs w:val="28"/>
          <w:u w:val="single"/>
        </w:rPr>
        <w:t xml:space="preserve">          </w:t>
      </w:r>
      <w:r>
        <w:rPr>
          <w:rFonts w:hint="eastAsia" w:ascii="宋体" w:hAnsi="宋体" w:cs="宋体"/>
          <w:kern w:val="0"/>
          <w:sz w:val="28"/>
          <w:szCs w:val="28"/>
        </w:rPr>
        <w:t>（姓名、职务）为我方代理人。代理人根据授权，以我方名义：(1)签署、澄清、补正、修改、撤回、提交</w:t>
      </w:r>
      <w:r>
        <w:rPr>
          <w:rFonts w:hint="eastAsia" w:ascii="宋体" w:hAnsi="宋体" w:cs="宋体"/>
          <w:kern w:val="0"/>
          <w:sz w:val="28"/>
          <w:szCs w:val="28"/>
          <w:u w:val="single"/>
        </w:rPr>
        <w:t xml:space="preserve">                     </w:t>
      </w:r>
      <w:r>
        <w:rPr>
          <w:rFonts w:hint="eastAsia" w:ascii="宋体" w:hAnsi="宋体" w:cs="宋体"/>
          <w:kern w:val="0"/>
          <w:sz w:val="28"/>
          <w:szCs w:val="28"/>
        </w:rPr>
        <w:t>（项目名称 ）</w:t>
      </w:r>
      <w:r>
        <w:rPr>
          <w:rFonts w:hint="eastAsia" w:ascii="宋体" w:hAnsi="宋体" w:cs="宋体"/>
          <w:kern w:val="0"/>
          <w:sz w:val="28"/>
          <w:szCs w:val="28"/>
          <w:lang w:eastAsia="zh-CN"/>
        </w:rPr>
        <w:t>竞价文件</w:t>
      </w:r>
      <w:r>
        <w:rPr>
          <w:rFonts w:hint="eastAsia" w:ascii="宋体" w:hAnsi="宋体" w:cs="宋体"/>
          <w:kern w:val="0"/>
          <w:sz w:val="28"/>
          <w:szCs w:val="28"/>
        </w:rPr>
        <w:t>；(2)签订合同和处理有关事宜，其法律后果由我方承担。</w:t>
      </w:r>
    </w:p>
    <w:p>
      <w:pPr>
        <w:autoSpaceDE w:val="0"/>
        <w:autoSpaceDN w:val="0"/>
        <w:adjustRightInd w:val="0"/>
        <w:snapToGrid w:val="0"/>
        <w:spacing w:before="156" w:beforeLines="50"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委托期限：</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w:t>
      </w:r>
    </w:p>
    <w:p>
      <w:pPr>
        <w:spacing w:line="360" w:lineRule="auto"/>
        <w:ind w:firstLine="435"/>
        <w:rPr>
          <w:rFonts w:hint="eastAsia" w:ascii="宋体" w:hAnsi="宋体" w:cs="宋体"/>
          <w:kern w:val="0"/>
          <w:sz w:val="28"/>
          <w:szCs w:val="28"/>
        </w:rPr>
      </w:pPr>
      <w:r>
        <w:rPr>
          <w:rFonts w:hint="eastAsia" w:ascii="宋体" w:hAnsi="宋体" w:cs="宋体"/>
          <w:kern w:val="0"/>
          <w:sz w:val="28"/>
          <w:szCs w:val="28"/>
        </w:rPr>
        <w:t>代理人无转委托权。</w:t>
      </w:r>
    </w:p>
    <w:p>
      <w:pPr>
        <w:adjustRightInd w:val="0"/>
        <w:snapToGrid w:val="0"/>
        <w:spacing w:before="156" w:beforeLines="50" w:line="360" w:lineRule="auto"/>
        <w:ind w:firstLine="560" w:firstLineChars="200"/>
        <w:rPr>
          <w:rFonts w:hint="eastAsia" w:ascii="宋体" w:hAnsi="宋体"/>
          <w:sz w:val="28"/>
          <w:szCs w:val="28"/>
        </w:rPr>
      </w:pPr>
      <w:r>
        <w:rPr>
          <w:rFonts w:hint="eastAsia" w:ascii="宋体" w:hAnsi="宋体"/>
          <w:sz w:val="28"/>
          <w:szCs w:val="28"/>
        </w:rPr>
        <w:t xml:space="preserve"> </w:t>
      </w:r>
    </w:p>
    <w:tbl>
      <w:tblPr>
        <w:tblStyle w:val="24"/>
        <w:tblW w:w="0" w:type="auto"/>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4260"/>
        <w:gridCol w:w="4047"/>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526" w:hRule="atLeast"/>
          <w:jc w:val="center"/>
        </w:trPr>
        <w:tc>
          <w:tcPr>
            <w:tcW w:w="4260" w:type="dxa"/>
            <w:noWrap w:val="0"/>
            <w:vAlign w:val="center"/>
          </w:tcPr>
          <w:p>
            <w:pPr>
              <w:snapToGrid w:val="0"/>
              <w:spacing w:line="360" w:lineRule="auto"/>
              <w:jc w:val="center"/>
              <w:rPr>
                <w:rFonts w:hint="eastAsia" w:ascii="宋体" w:hAnsi="宋体"/>
                <w:sz w:val="28"/>
                <w:szCs w:val="28"/>
              </w:rPr>
            </w:pPr>
            <w:r>
              <w:rPr>
                <w:rFonts w:hint="eastAsia" w:ascii="宋体" w:hAnsi="宋体"/>
                <w:sz w:val="28"/>
                <w:szCs w:val="28"/>
              </w:rPr>
              <w:t>法定代表人二代身份证正反两面复印件</w:t>
            </w:r>
          </w:p>
        </w:tc>
        <w:tc>
          <w:tcPr>
            <w:tcW w:w="4047" w:type="dxa"/>
            <w:noWrap w:val="0"/>
            <w:vAlign w:val="center"/>
          </w:tcPr>
          <w:p>
            <w:pPr>
              <w:snapToGrid w:val="0"/>
              <w:spacing w:line="360" w:lineRule="auto"/>
              <w:jc w:val="center"/>
              <w:rPr>
                <w:rFonts w:hint="eastAsia" w:ascii="宋体" w:hAnsi="宋体"/>
                <w:sz w:val="28"/>
                <w:szCs w:val="28"/>
              </w:rPr>
            </w:pPr>
            <w:r>
              <w:rPr>
                <w:rFonts w:hint="eastAsia" w:ascii="宋体" w:hAnsi="宋体"/>
                <w:sz w:val="28"/>
                <w:szCs w:val="28"/>
              </w:rPr>
              <w:t>委托代理人二代身份证正反两面复印件</w:t>
            </w:r>
          </w:p>
        </w:tc>
      </w:tr>
    </w:tbl>
    <w:p>
      <w:pPr>
        <w:adjustRightInd w:val="0"/>
        <w:snapToGrid w:val="0"/>
        <w:spacing w:before="156" w:beforeLines="50" w:line="360" w:lineRule="auto"/>
        <w:ind w:firstLine="420" w:firstLineChars="200"/>
        <w:rPr>
          <w:rFonts w:hint="eastAsia" w:ascii="宋体" w:hAnsi="宋体"/>
          <w:szCs w:val="21"/>
        </w:rPr>
      </w:pPr>
    </w:p>
    <w:p>
      <w:pPr>
        <w:adjustRightInd w:val="0"/>
        <w:snapToGrid w:val="0"/>
        <w:spacing w:line="360" w:lineRule="auto"/>
        <w:ind w:right="420"/>
        <w:rPr>
          <w:rFonts w:hint="eastAsia" w:ascii="宋体" w:hAnsi="宋体"/>
          <w:szCs w:val="21"/>
        </w:rPr>
      </w:pPr>
    </w:p>
    <w:p>
      <w:pPr>
        <w:adjustRightInd w:val="0"/>
        <w:snapToGrid w:val="0"/>
        <w:spacing w:line="360" w:lineRule="auto"/>
        <w:ind w:right="420"/>
        <w:rPr>
          <w:rFonts w:hint="eastAsia" w:ascii="宋体" w:hAnsi="宋体"/>
          <w:szCs w:val="21"/>
        </w:rPr>
      </w:pPr>
    </w:p>
    <w:p>
      <w:pPr>
        <w:adjustRightInd w:val="0"/>
        <w:snapToGrid w:val="0"/>
        <w:spacing w:line="360" w:lineRule="auto"/>
        <w:ind w:right="420"/>
        <w:rPr>
          <w:rFonts w:hint="eastAsia" w:ascii="宋体" w:hAnsi="宋体"/>
          <w:szCs w:val="21"/>
        </w:rPr>
      </w:pPr>
    </w:p>
    <w:p>
      <w:pPr>
        <w:adjustRightInd w:val="0"/>
        <w:snapToGrid w:val="0"/>
        <w:spacing w:line="360" w:lineRule="auto"/>
        <w:ind w:right="420"/>
        <w:rPr>
          <w:rFonts w:hint="eastAsia" w:ascii="宋体" w:hAnsi="宋体"/>
          <w:sz w:val="28"/>
          <w:szCs w:val="28"/>
        </w:rPr>
      </w:pPr>
      <w:r>
        <w:rPr>
          <w:rFonts w:hint="eastAsia" w:ascii="宋体" w:hAnsi="宋体"/>
          <w:sz w:val="28"/>
          <w:szCs w:val="28"/>
        </w:rPr>
        <w:t>法定代表人（签字</w:t>
      </w:r>
      <w:r>
        <w:rPr>
          <w:rFonts w:hint="eastAsia" w:ascii="宋体" w:hAnsi="宋体"/>
          <w:sz w:val="28"/>
          <w:szCs w:val="28"/>
          <w:lang w:val="en-US" w:eastAsia="zh-CN"/>
        </w:rPr>
        <w:t>或盖章</w:t>
      </w:r>
      <w:r>
        <w:rPr>
          <w:rFonts w:hint="eastAsia" w:ascii="宋体" w:hAnsi="宋体"/>
          <w:sz w:val="28"/>
          <w:szCs w:val="28"/>
        </w:rPr>
        <w:t>）：</w:t>
      </w:r>
      <w:r>
        <w:rPr>
          <w:rFonts w:hint="eastAsia" w:ascii="宋体" w:hAnsi="宋体"/>
          <w:sz w:val="28"/>
          <w:szCs w:val="28"/>
          <w:u w:val="single"/>
        </w:rPr>
        <w:t xml:space="preserve">                     </w:t>
      </w:r>
    </w:p>
    <w:p>
      <w:pPr>
        <w:adjustRightInd w:val="0"/>
        <w:snapToGrid w:val="0"/>
        <w:spacing w:line="360" w:lineRule="auto"/>
        <w:ind w:right="420"/>
        <w:rPr>
          <w:rFonts w:hint="eastAsia" w:ascii="宋体" w:hAnsi="宋体"/>
          <w:sz w:val="28"/>
          <w:szCs w:val="28"/>
          <w:u w:val="single"/>
        </w:rPr>
      </w:pPr>
      <w:r>
        <w:rPr>
          <w:rFonts w:hint="eastAsia" w:ascii="宋体" w:hAnsi="宋体"/>
          <w:sz w:val="28"/>
          <w:szCs w:val="28"/>
        </w:rPr>
        <w:t>委托代理人（签字）：</w:t>
      </w:r>
      <w:r>
        <w:rPr>
          <w:rFonts w:hint="eastAsia" w:ascii="宋体" w:hAnsi="宋体"/>
          <w:sz w:val="28"/>
          <w:szCs w:val="28"/>
          <w:u w:val="single"/>
        </w:rPr>
        <w:t xml:space="preserve">                     </w:t>
      </w:r>
    </w:p>
    <w:p>
      <w:pPr>
        <w:adjustRightInd w:val="0"/>
        <w:snapToGrid w:val="0"/>
        <w:spacing w:line="360" w:lineRule="auto"/>
        <w:ind w:right="420"/>
        <w:rPr>
          <w:rFonts w:hint="eastAsia"/>
          <w:sz w:val="28"/>
          <w:szCs w:val="32"/>
        </w:rPr>
      </w:pPr>
      <w:r>
        <w:rPr>
          <w:rFonts w:hint="eastAsia" w:ascii="宋体" w:hAnsi="宋体"/>
          <w:sz w:val="28"/>
          <w:szCs w:val="28"/>
        </w:rPr>
        <w:t>供应商名称（盖单位章）：</w:t>
      </w:r>
    </w:p>
    <w:p>
      <w:pPr>
        <w:adjustRightInd w:val="0"/>
        <w:snapToGrid w:val="0"/>
        <w:spacing w:line="360" w:lineRule="auto"/>
        <w:ind w:right="24"/>
        <w:rPr>
          <w:rFonts w:hint="eastAsia"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rPr>
          <w:rFonts w:hint="eastAsia" w:ascii="宋体" w:hAnsi="宋体"/>
          <w:sz w:val="28"/>
          <w:szCs w:val="28"/>
        </w:rPr>
      </w:pPr>
      <w:r>
        <w:rPr>
          <w:rFonts w:hint="eastAsia" w:ascii="宋体" w:hAnsi="宋体"/>
          <w:sz w:val="28"/>
          <w:szCs w:val="28"/>
        </w:rPr>
        <w:br w:type="page"/>
      </w:r>
    </w:p>
    <w:p>
      <w:pPr>
        <w:adjustRightInd w:val="0"/>
        <w:snapToGrid w:val="0"/>
        <w:spacing w:line="360" w:lineRule="auto"/>
        <w:ind w:firstLine="420" w:firstLineChars="200"/>
        <w:jc w:val="left"/>
        <w:outlineLvl w:val="9"/>
        <w:rPr>
          <w:rFonts w:hint="eastAsia" w:ascii="宋体" w:hAnsi="宋体"/>
          <w:szCs w:val="21"/>
        </w:rPr>
      </w:pPr>
    </w:p>
    <w:p>
      <w:pPr>
        <w:adjustRightInd w:val="0"/>
        <w:snapToGrid w:val="0"/>
        <w:spacing w:line="360" w:lineRule="auto"/>
        <w:ind w:firstLine="420" w:firstLineChars="200"/>
        <w:jc w:val="left"/>
        <w:outlineLvl w:val="9"/>
        <w:rPr>
          <w:rFonts w:hint="eastAsia" w:ascii="宋体" w:hAnsi="宋体"/>
          <w:szCs w:val="21"/>
        </w:rPr>
      </w:pPr>
    </w:p>
    <w:p>
      <w:pPr>
        <w:adjustRightInd w:val="0"/>
        <w:snapToGrid w:val="0"/>
        <w:spacing w:before="156" w:beforeLines="50" w:line="360" w:lineRule="auto"/>
        <w:rPr>
          <w:rFonts w:hint="default" w:ascii="黑体" w:hAnsi="华文中宋" w:eastAsia="黑体"/>
          <w:bCs/>
          <w:sz w:val="32"/>
          <w:szCs w:val="32"/>
          <w:lang w:val="en-US" w:eastAsia="zh-CN"/>
        </w:rPr>
      </w:pPr>
      <w:bookmarkStart w:id="30" w:name="_Toc22706"/>
      <w:r>
        <w:rPr>
          <w:rFonts w:hint="eastAsia" w:ascii="黑体" w:hAnsi="华文中宋" w:eastAsia="黑体"/>
          <w:bCs/>
          <w:sz w:val="32"/>
          <w:szCs w:val="32"/>
        </w:rPr>
        <w:t>附件</w:t>
      </w:r>
      <w:r>
        <w:rPr>
          <w:rFonts w:hint="eastAsia" w:ascii="黑体" w:hAnsi="华文中宋" w:eastAsia="黑体"/>
          <w:bCs/>
          <w:sz w:val="32"/>
          <w:szCs w:val="32"/>
          <w:lang w:val="en-US" w:eastAsia="zh-CN"/>
        </w:rPr>
        <w:t>4</w:t>
      </w:r>
      <w:r>
        <w:rPr>
          <w:rFonts w:hint="eastAsia" w:ascii="黑体" w:hAnsi="华文中宋" w:eastAsia="黑体"/>
          <w:bCs/>
          <w:sz w:val="32"/>
          <w:szCs w:val="32"/>
        </w:rPr>
        <w:t>：</w:t>
      </w:r>
      <w:r>
        <w:rPr>
          <w:rFonts w:hint="eastAsia" w:ascii="黑体" w:hAnsi="华文中宋" w:eastAsia="黑体"/>
          <w:bCs/>
          <w:sz w:val="32"/>
          <w:szCs w:val="32"/>
          <w:lang w:val="en-US" w:eastAsia="zh-CN"/>
        </w:rPr>
        <w:t>营业执照（扫描件加盖公章）</w:t>
      </w:r>
      <w:bookmarkEnd w:id="30"/>
    </w:p>
    <w:p>
      <w:pPr>
        <w:spacing w:line="360" w:lineRule="auto"/>
        <w:jc w:val="both"/>
        <w:rPr>
          <w:rFonts w:hint="eastAsia" w:ascii="宋体" w:hAnsi="宋体"/>
          <w:color w:val="auto"/>
          <w:kern w:val="2"/>
          <w:sz w:val="32"/>
          <w:szCs w:val="21"/>
          <w:highlight w:val="none"/>
          <w:lang w:eastAsia="zh-CN"/>
        </w:rPr>
      </w:pPr>
      <w:bookmarkStart w:id="31" w:name="_Toc16690"/>
      <w:r>
        <w:rPr>
          <w:rFonts w:hint="eastAsia" w:ascii="黑体" w:hAnsi="华文中宋" w:eastAsia="黑体"/>
          <w:bCs/>
          <w:sz w:val="32"/>
          <w:szCs w:val="32"/>
          <w:lang w:val="en-US" w:eastAsia="zh-CN"/>
        </w:rPr>
        <w:t>附件5：制造商声明函</w:t>
      </w:r>
    </w:p>
    <w:p>
      <w:pPr>
        <w:spacing w:line="360" w:lineRule="auto"/>
        <w:jc w:val="center"/>
        <w:rPr>
          <w:rFonts w:hint="eastAsia" w:ascii="宋体" w:hAnsi="宋体"/>
          <w:b/>
          <w:bCs/>
          <w:color w:val="auto"/>
          <w:kern w:val="2"/>
          <w:sz w:val="32"/>
          <w:szCs w:val="21"/>
          <w:highlight w:val="none"/>
        </w:rPr>
      </w:pPr>
      <w:r>
        <w:rPr>
          <w:rFonts w:hint="eastAsia" w:ascii="宋体" w:hAnsi="宋体"/>
          <w:b/>
          <w:bCs/>
          <w:color w:val="auto"/>
          <w:kern w:val="2"/>
          <w:sz w:val="32"/>
          <w:szCs w:val="21"/>
          <w:highlight w:val="none"/>
        </w:rPr>
        <w:t>制造商声明函</w:t>
      </w:r>
    </w:p>
    <w:p>
      <w:pPr>
        <w:spacing w:line="360" w:lineRule="auto"/>
        <w:ind w:firstLine="640"/>
        <w:jc w:val="left"/>
        <w:rPr>
          <w:rFonts w:hint="eastAsia" w:ascii="宋体" w:hAnsi="宋体"/>
          <w:color w:val="auto"/>
          <w:kern w:val="2"/>
          <w:sz w:val="28"/>
          <w:szCs w:val="28"/>
          <w:highlight w:val="none"/>
        </w:rPr>
      </w:pPr>
      <w:r>
        <w:rPr>
          <w:rFonts w:hint="eastAsia" w:ascii="宋体" w:hAnsi="宋体"/>
          <w:color w:val="auto"/>
          <w:kern w:val="2"/>
          <w:sz w:val="28"/>
          <w:szCs w:val="28"/>
          <w:highlight w:val="none"/>
        </w:rPr>
        <w:t>我</w:t>
      </w:r>
      <w:r>
        <w:rPr>
          <w:rFonts w:hint="eastAsia" w:ascii="宋体" w:hAnsi="宋体"/>
          <w:color w:val="auto"/>
          <w:kern w:val="2"/>
          <w:sz w:val="28"/>
          <w:szCs w:val="28"/>
          <w:highlight w:val="none"/>
          <w:u w:val="single"/>
          <w:lang w:val="en-US" w:eastAsia="zh-CN"/>
        </w:rPr>
        <w:t xml:space="preserve">      </w:t>
      </w:r>
      <w:r>
        <w:rPr>
          <w:rFonts w:hint="eastAsia" w:ascii="宋体" w:hAnsi="宋体"/>
          <w:color w:val="auto"/>
          <w:kern w:val="2"/>
          <w:sz w:val="28"/>
          <w:szCs w:val="28"/>
          <w:highlight w:val="none"/>
          <w:u w:val="single"/>
        </w:rPr>
        <w:t>（</w:t>
      </w:r>
      <w:r>
        <w:rPr>
          <w:rFonts w:hint="eastAsia" w:ascii="宋体" w:hAnsi="宋体"/>
          <w:color w:val="auto"/>
          <w:kern w:val="2"/>
          <w:sz w:val="28"/>
          <w:szCs w:val="28"/>
          <w:highlight w:val="none"/>
          <w:u w:val="single"/>
          <w:lang w:eastAsia="zh-CN"/>
        </w:rPr>
        <w:t>公司名称</w:t>
      </w:r>
      <w:r>
        <w:rPr>
          <w:rFonts w:hint="eastAsia" w:ascii="宋体" w:hAnsi="宋体"/>
          <w:color w:val="auto"/>
          <w:kern w:val="2"/>
          <w:sz w:val="28"/>
          <w:szCs w:val="28"/>
          <w:highlight w:val="none"/>
          <w:u w:val="single"/>
        </w:rPr>
        <w:t>）</w:t>
      </w:r>
      <w:r>
        <w:rPr>
          <w:rFonts w:hint="eastAsia" w:ascii="宋体" w:hAnsi="宋体"/>
          <w:color w:val="auto"/>
          <w:kern w:val="2"/>
          <w:sz w:val="28"/>
          <w:szCs w:val="28"/>
          <w:highlight w:val="none"/>
        </w:rPr>
        <w:t>注册于</w:t>
      </w:r>
      <w:r>
        <w:rPr>
          <w:rFonts w:hint="eastAsia" w:ascii="宋体" w:hAnsi="宋体"/>
          <w:color w:val="auto"/>
          <w:kern w:val="2"/>
          <w:sz w:val="28"/>
          <w:szCs w:val="28"/>
          <w:highlight w:val="none"/>
          <w:u w:val="single"/>
          <w:lang w:val="en-US" w:eastAsia="zh-CN"/>
        </w:rPr>
        <w:t xml:space="preserve">         （注册地址）</w:t>
      </w:r>
      <w:r>
        <w:rPr>
          <w:rFonts w:hint="eastAsia" w:ascii="宋体" w:hAnsi="宋体"/>
          <w:color w:val="auto"/>
          <w:kern w:val="2"/>
          <w:sz w:val="28"/>
          <w:szCs w:val="28"/>
          <w:highlight w:val="none"/>
        </w:rPr>
        <w:t>，我司</w:t>
      </w:r>
      <w:r>
        <w:rPr>
          <w:rFonts w:hint="eastAsia" w:ascii="宋体" w:hAnsi="宋体"/>
          <w:color w:val="auto"/>
          <w:kern w:val="2"/>
          <w:sz w:val="28"/>
          <w:szCs w:val="28"/>
          <w:highlight w:val="none"/>
          <w:lang w:val="en-US" w:eastAsia="zh-CN"/>
        </w:rPr>
        <w:t>是依法成立，有效存续的窗帘类物品生产厂家（制造商）</w:t>
      </w:r>
      <w:r>
        <w:rPr>
          <w:rFonts w:hint="eastAsia" w:ascii="宋体" w:hAnsi="宋体"/>
          <w:color w:val="auto"/>
          <w:kern w:val="2"/>
          <w:sz w:val="28"/>
          <w:szCs w:val="28"/>
          <w:highlight w:val="none"/>
          <w:lang w:eastAsia="zh-CN"/>
        </w:rPr>
        <w:t>。</w:t>
      </w:r>
      <w:r>
        <w:rPr>
          <w:rFonts w:hint="eastAsia" w:ascii="宋体" w:hAnsi="宋体"/>
          <w:color w:val="auto"/>
          <w:kern w:val="2"/>
          <w:sz w:val="28"/>
          <w:szCs w:val="28"/>
          <w:highlight w:val="none"/>
        </w:rPr>
        <w:t>我公司具备履行</w:t>
      </w:r>
      <w:r>
        <w:rPr>
          <w:rFonts w:hint="eastAsia" w:ascii="宋体" w:hAnsi="宋体"/>
          <w:color w:val="auto"/>
          <w:kern w:val="2"/>
          <w:sz w:val="28"/>
          <w:szCs w:val="28"/>
          <w:highlight w:val="none"/>
          <w:u w:val="single"/>
        </w:rPr>
        <w:t>滨江服务公寓项目窗帘采购及安装</w:t>
      </w:r>
      <w:r>
        <w:rPr>
          <w:rFonts w:hint="eastAsia" w:ascii="宋体" w:hAnsi="宋体"/>
          <w:color w:val="auto"/>
          <w:kern w:val="2"/>
          <w:sz w:val="28"/>
          <w:szCs w:val="28"/>
          <w:highlight w:val="none"/>
        </w:rPr>
        <w:t>合同所必需的设备</w:t>
      </w:r>
      <w:r>
        <w:rPr>
          <w:rFonts w:hint="eastAsia" w:ascii="宋体" w:hAnsi="宋体"/>
          <w:color w:val="auto"/>
          <w:kern w:val="2"/>
          <w:sz w:val="28"/>
          <w:szCs w:val="28"/>
          <w:highlight w:val="none"/>
          <w:lang w:eastAsia="zh-CN"/>
        </w:rPr>
        <w:t>、</w:t>
      </w:r>
      <w:r>
        <w:rPr>
          <w:rFonts w:hint="eastAsia" w:ascii="宋体" w:hAnsi="宋体"/>
          <w:color w:val="auto"/>
          <w:kern w:val="2"/>
          <w:sz w:val="28"/>
          <w:szCs w:val="28"/>
          <w:highlight w:val="none"/>
        </w:rPr>
        <w:t>专业技术能力</w:t>
      </w:r>
      <w:r>
        <w:rPr>
          <w:rFonts w:hint="eastAsia" w:ascii="宋体" w:hAnsi="宋体"/>
          <w:color w:val="auto"/>
          <w:kern w:val="2"/>
          <w:sz w:val="28"/>
          <w:szCs w:val="28"/>
          <w:highlight w:val="none"/>
          <w:lang w:eastAsia="zh-CN"/>
        </w:rPr>
        <w:t>及提供售后服务的能力，对所投产品拥有完全自主知识产权。</w:t>
      </w:r>
      <w:r>
        <w:rPr>
          <w:rFonts w:hint="eastAsia" w:ascii="宋体" w:hAnsi="宋体"/>
          <w:color w:val="auto"/>
          <w:kern w:val="2"/>
          <w:sz w:val="28"/>
          <w:szCs w:val="28"/>
          <w:highlight w:val="none"/>
        </w:rPr>
        <w:t>特此声明！</w:t>
      </w:r>
    </w:p>
    <w:p>
      <w:pPr>
        <w:spacing w:line="360" w:lineRule="auto"/>
        <w:ind w:firstLine="640"/>
        <w:jc w:val="left"/>
        <w:rPr>
          <w:rFonts w:hint="eastAsia" w:ascii="宋体" w:hAnsi="宋体"/>
          <w:color w:val="auto"/>
          <w:kern w:val="2"/>
          <w:sz w:val="28"/>
          <w:szCs w:val="28"/>
          <w:highlight w:val="none"/>
        </w:rPr>
      </w:pPr>
    </w:p>
    <w:p>
      <w:pPr>
        <w:spacing w:line="480" w:lineRule="exact"/>
        <w:ind w:right="404" w:firstLine="2940" w:firstLineChars="1050"/>
        <w:rPr>
          <w:rFonts w:ascii="宋体" w:hAnsi="宋体"/>
          <w:color w:val="auto"/>
          <w:kern w:val="2"/>
          <w:sz w:val="28"/>
          <w:szCs w:val="28"/>
          <w:highlight w:val="none"/>
        </w:rPr>
      </w:pPr>
      <w:r>
        <w:rPr>
          <w:rFonts w:hint="eastAsia" w:ascii="宋体" w:hAnsi="宋体"/>
          <w:color w:val="auto"/>
          <w:kern w:val="2"/>
          <w:sz w:val="28"/>
          <w:szCs w:val="28"/>
          <w:highlight w:val="none"/>
        </w:rPr>
        <w:t>应选人</w:t>
      </w:r>
      <w:r>
        <w:rPr>
          <w:rFonts w:ascii="宋体" w:hAnsi="宋体"/>
          <w:color w:val="auto"/>
          <w:kern w:val="2"/>
          <w:sz w:val="28"/>
          <w:szCs w:val="28"/>
          <w:highlight w:val="none"/>
        </w:rPr>
        <w:t>：</w:t>
      </w:r>
      <w:r>
        <w:rPr>
          <w:rFonts w:ascii="宋体" w:hAnsi="宋体"/>
          <w:color w:val="auto"/>
          <w:kern w:val="2"/>
          <w:sz w:val="28"/>
          <w:szCs w:val="28"/>
          <w:highlight w:val="none"/>
          <w:u w:val="single"/>
        </w:rPr>
        <w:t xml:space="preserve">                         </w:t>
      </w:r>
      <w:r>
        <w:rPr>
          <w:rFonts w:ascii="宋体" w:hAnsi="宋体"/>
          <w:color w:val="auto"/>
          <w:kern w:val="2"/>
          <w:sz w:val="28"/>
          <w:szCs w:val="28"/>
          <w:highlight w:val="none"/>
        </w:rPr>
        <w:t>（盖章）</w:t>
      </w:r>
    </w:p>
    <w:p>
      <w:pPr>
        <w:spacing w:line="480" w:lineRule="exact"/>
        <w:ind w:firstLine="4060" w:firstLineChars="1450"/>
        <w:rPr>
          <w:rFonts w:ascii="宋体" w:hAnsi="宋体"/>
          <w:color w:val="auto"/>
          <w:kern w:val="2"/>
          <w:sz w:val="24"/>
          <w:highlight w:val="none"/>
        </w:rPr>
      </w:pPr>
      <w:r>
        <w:rPr>
          <w:rFonts w:ascii="宋体" w:hAnsi="宋体"/>
          <w:color w:val="auto"/>
          <w:kern w:val="2"/>
          <w:sz w:val="28"/>
          <w:szCs w:val="28"/>
          <w:highlight w:val="none"/>
          <w:u w:val="single"/>
        </w:rPr>
        <w:t xml:space="preserve">      </w:t>
      </w:r>
      <w:r>
        <w:rPr>
          <w:rFonts w:ascii="宋体" w:hAnsi="宋体"/>
          <w:color w:val="auto"/>
          <w:kern w:val="2"/>
          <w:sz w:val="28"/>
          <w:szCs w:val="28"/>
          <w:highlight w:val="none"/>
        </w:rPr>
        <w:t>年</w:t>
      </w:r>
      <w:r>
        <w:rPr>
          <w:rFonts w:ascii="宋体" w:hAnsi="宋体"/>
          <w:color w:val="auto"/>
          <w:kern w:val="2"/>
          <w:sz w:val="28"/>
          <w:szCs w:val="28"/>
          <w:highlight w:val="none"/>
          <w:u w:val="single"/>
        </w:rPr>
        <w:t xml:space="preserve">    </w:t>
      </w:r>
      <w:r>
        <w:rPr>
          <w:rFonts w:ascii="宋体" w:hAnsi="宋体"/>
          <w:color w:val="auto"/>
          <w:kern w:val="2"/>
          <w:sz w:val="28"/>
          <w:szCs w:val="28"/>
          <w:highlight w:val="none"/>
        </w:rPr>
        <w:t>月</w:t>
      </w:r>
      <w:r>
        <w:rPr>
          <w:rFonts w:ascii="宋体" w:hAnsi="宋体"/>
          <w:color w:val="auto"/>
          <w:kern w:val="2"/>
          <w:sz w:val="28"/>
          <w:szCs w:val="28"/>
          <w:highlight w:val="none"/>
          <w:u w:val="single"/>
        </w:rPr>
        <w:t xml:space="preserve">    </w:t>
      </w:r>
      <w:r>
        <w:rPr>
          <w:rFonts w:hint="eastAsia" w:ascii="宋体" w:hAnsi="宋体"/>
          <w:color w:val="auto"/>
          <w:kern w:val="2"/>
          <w:sz w:val="28"/>
          <w:szCs w:val="28"/>
          <w:highlight w:val="none"/>
        </w:rPr>
        <w:t>日</w:t>
      </w:r>
    </w:p>
    <w:p>
      <w:pPr>
        <w:adjustRightInd w:val="0"/>
        <w:snapToGrid w:val="0"/>
        <w:spacing w:before="156" w:beforeLines="50" w:line="360" w:lineRule="auto"/>
        <w:rPr>
          <w:rFonts w:hint="eastAsia" w:ascii="宋体" w:hAnsi="宋体"/>
          <w:sz w:val="28"/>
          <w:szCs w:val="28"/>
          <w:lang w:val="en-US" w:eastAsia="zh-CN"/>
        </w:rPr>
      </w:pPr>
      <w:r>
        <w:rPr>
          <w:rFonts w:ascii="宋体" w:hAnsi="宋体"/>
          <w:color w:val="auto"/>
          <w:kern w:val="2"/>
          <w:sz w:val="32"/>
          <w:szCs w:val="21"/>
          <w:highlight w:val="none"/>
        </w:rPr>
        <w:br w:type="page"/>
      </w:r>
      <w:bookmarkEnd w:id="31"/>
    </w:p>
    <w:p>
      <w:pPr>
        <w:adjustRightInd w:val="0"/>
        <w:snapToGrid w:val="0"/>
        <w:spacing w:before="156" w:beforeLines="50" w:line="360" w:lineRule="auto"/>
        <w:rPr>
          <w:rFonts w:hint="eastAsia" w:ascii="黑体" w:hAnsi="华文中宋" w:eastAsia="黑体"/>
          <w:bCs/>
          <w:sz w:val="32"/>
          <w:szCs w:val="32"/>
          <w:lang w:val="en-US" w:eastAsia="zh-CN"/>
        </w:rPr>
      </w:pPr>
      <w:bookmarkStart w:id="32" w:name="_Toc11144"/>
      <w:r>
        <w:rPr>
          <w:rFonts w:hint="eastAsia" w:ascii="黑体" w:hAnsi="华文中宋" w:eastAsia="黑体"/>
          <w:bCs/>
          <w:sz w:val="32"/>
          <w:szCs w:val="32"/>
          <w:lang w:val="en-US" w:eastAsia="zh-CN"/>
        </w:rPr>
        <w:t>附件6：类似业绩表（附类似业绩合同扫描件，关键信息保留完整）</w:t>
      </w:r>
      <w:bookmarkEnd w:id="32"/>
    </w:p>
    <w:p>
      <w:pPr>
        <w:adjustRightInd w:val="0"/>
        <w:snapToGrid w:val="0"/>
        <w:spacing w:line="360" w:lineRule="auto"/>
        <w:ind w:right="24"/>
        <w:jc w:val="center"/>
        <w:rPr>
          <w:rFonts w:hint="default" w:ascii="黑体" w:eastAsia="黑体"/>
          <w:sz w:val="32"/>
          <w:szCs w:val="32"/>
          <w:lang w:val="en-US" w:eastAsia="zh-CN"/>
        </w:rPr>
      </w:pPr>
      <w:r>
        <w:rPr>
          <w:rFonts w:hint="eastAsia" w:ascii="黑体" w:eastAsia="黑体"/>
          <w:sz w:val="32"/>
          <w:szCs w:val="32"/>
          <w:lang w:val="en-US" w:eastAsia="zh-CN"/>
        </w:rPr>
        <w:t>类似业绩表</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65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项目名称</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项目所在地</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发包人名称</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发包人地址</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发包人联系人及电话</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合同价格</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服务日期</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完成日期</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承担的工作</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服务质量</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项目负责人</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项目描述</w:t>
            </w:r>
          </w:p>
        </w:tc>
        <w:tc>
          <w:tcPr>
            <w:tcW w:w="6527" w:type="dxa"/>
            <w:noWrap w:val="0"/>
            <w:vAlign w:val="center"/>
          </w:tcPr>
          <w:p>
            <w:pPr>
              <w:jc w:val="center"/>
              <w:rPr>
                <w:rFonts w:hint="eastAsia" w:ascii="宋体" w:hAnsi="宋体"/>
                <w:color w:val="auto"/>
                <w:sz w:val="36"/>
                <w:szCs w:val="36"/>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099" w:type="dxa"/>
            <w:noWrap w:val="0"/>
            <w:vAlign w:val="center"/>
          </w:tcPr>
          <w:p>
            <w:pPr>
              <w:jc w:val="center"/>
              <w:rPr>
                <w:rFonts w:hint="eastAsia" w:ascii="宋体" w:hAnsi="宋体"/>
                <w:color w:val="auto"/>
                <w:sz w:val="28"/>
                <w:szCs w:val="36"/>
                <w:highlight w:val="none"/>
              </w:rPr>
            </w:pPr>
            <w:r>
              <w:rPr>
                <w:rFonts w:hint="eastAsia" w:ascii="宋体" w:hAnsi="宋体"/>
                <w:color w:val="auto"/>
                <w:sz w:val="28"/>
                <w:szCs w:val="36"/>
                <w:highlight w:val="none"/>
              </w:rPr>
              <w:t>备注</w:t>
            </w:r>
          </w:p>
        </w:tc>
        <w:tc>
          <w:tcPr>
            <w:tcW w:w="6527" w:type="dxa"/>
            <w:noWrap w:val="0"/>
            <w:vAlign w:val="center"/>
          </w:tcPr>
          <w:p>
            <w:pPr>
              <w:jc w:val="center"/>
              <w:rPr>
                <w:rFonts w:hint="eastAsia" w:ascii="宋体" w:hAnsi="宋体"/>
                <w:color w:val="auto"/>
                <w:sz w:val="36"/>
                <w:szCs w:val="36"/>
                <w:highlight w:val="none"/>
              </w:rPr>
            </w:pPr>
          </w:p>
        </w:tc>
      </w:tr>
    </w:tbl>
    <w:p>
      <w:pPr>
        <w:rPr>
          <w:rFonts w:hint="eastAsia" w:ascii="宋体" w:hAnsi="宋体"/>
          <w:color w:val="auto"/>
          <w:sz w:val="28"/>
          <w:szCs w:val="28"/>
          <w:highlight w:val="none"/>
        </w:rPr>
      </w:pPr>
      <w:r>
        <w:rPr>
          <w:rFonts w:hint="eastAsia" w:ascii="宋体" w:hAnsi="宋体"/>
          <w:b/>
          <w:color w:val="auto"/>
          <w:sz w:val="28"/>
          <w:szCs w:val="28"/>
          <w:highlight w:val="none"/>
        </w:rPr>
        <w:t>注：</w:t>
      </w:r>
      <w:r>
        <w:rPr>
          <w:rFonts w:hint="eastAsia" w:ascii="宋体" w:hAnsi="宋体"/>
          <w:color w:val="auto"/>
          <w:sz w:val="28"/>
          <w:szCs w:val="28"/>
          <w:highlight w:val="none"/>
        </w:rPr>
        <w:t>（1）该表中的“类似业绩”是指</w:t>
      </w: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资格要求的类似业绩。</w:t>
      </w:r>
    </w:p>
    <w:p>
      <w:pPr>
        <w:ind w:firstLine="560" w:firstLineChars="200"/>
        <w:rPr>
          <w:rFonts w:ascii="宋体" w:hAnsi="宋体"/>
          <w:color w:val="auto"/>
          <w:sz w:val="28"/>
          <w:szCs w:val="28"/>
          <w:highlight w:val="none"/>
        </w:rPr>
      </w:pPr>
      <w:r>
        <w:rPr>
          <w:rFonts w:hint="eastAsia" w:ascii="宋体" w:hAnsi="宋体"/>
          <w:color w:val="auto"/>
          <w:sz w:val="28"/>
          <w:szCs w:val="28"/>
          <w:highlight w:val="none"/>
        </w:rPr>
        <w:t>（2）每张表格只填写一个项目，并标明序号。</w:t>
      </w:r>
    </w:p>
    <w:p>
      <w:pPr>
        <w:ind w:firstLine="560" w:firstLineChars="200"/>
        <w:rPr>
          <w:rFonts w:hint="eastAsia" w:ascii="宋体" w:hAnsi="宋体"/>
          <w:color w:val="auto"/>
          <w:sz w:val="28"/>
          <w:szCs w:val="28"/>
          <w:highlight w:val="none"/>
        </w:rPr>
      </w:pPr>
      <w:r>
        <w:rPr>
          <w:rFonts w:hint="eastAsia" w:ascii="宋体" w:hAnsi="宋体"/>
          <w:color w:val="auto"/>
          <w:sz w:val="28"/>
          <w:szCs w:val="28"/>
          <w:highlight w:val="none"/>
        </w:rPr>
        <w:t>（3）类似业绩证明材料</w:t>
      </w:r>
      <w:r>
        <w:rPr>
          <w:rFonts w:hint="eastAsia" w:ascii="宋体" w:hAnsi="宋体" w:eastAsia="宋体" w:cs="Times New Roman"/>
          <w:color w:val="auto"/>
          <w:kern w:val="2"/>
          <w:sz w:val="28"/>
          <w:szCs w:val="28"/>
          <w:highlight w:val="none"/>
          <w:lang w:val="en-US" w:eastAsia="zh-CN"/>
        </w:rPr>
        <w:t>同时</w:t>
      </w:r>
      <w:r>
        <w:rPr>
          <w:rFonts w:hint="eastAsia" w:ascii="宋体" w:hAnsi="宋体" w:eastAsia="宋体" w:cs="Times New Roman"/>
          <w:color w:val="auto"/>
          <w:kern w:val="2"/>
          <w:sz w:val="28"/>
          <w:szCs w:val="28"/>
          <w:highlight w:val="none"/>
        </w:rPr>
        <w:t>提供合同</w:t>
      </w:r>
      <w:r>
        <w:rPr>
          <w:rFonts w:hint="eastAsia" w:ascii="宋体" w:hAnsi="宋体" w:eastAsia="宋体" w:cs="Times New Roman"/>
          <w:color w:val="auto"/>
          <w:kern w:val="2"/>
          <w:sz w:val="28"/>
          <w:szCs w:val="28"/>
          <w:highlight w:val="none"/>
          <w:lang w:val="en-US" w:eastAsia="zh-CN"/>
        </w:rPr>
        <w:t>复印件加盖单位公章以及</w:t>
      </w:r>
      <w:r>
        <w:rPr>
          <w:rFonts w:hint="eastAsia" w:ascii="宋体" w:hAnsi="宋体" w:cs="Times New Roman"/>
          <w:color w:val="auto"/>
          <w:kern w:val="2"/>
          <w:sz w:val="28"/>
          <w:szCs w:val="28"/>
          <w:highlight w:val="none"/>
          <w:lang w:val="en-US" w:eastAsia="zh-CN"/>
        </w:rPr>
        <w:t>其他佐证材料</w:t>
      </w:r>
      <w:r>
        <w:rPr>
          <w:rFonts w:hint="eastAsia" w:ascii="宋体" w:hAnsi="宋体" w:eastAsia="宋体" w:cs="Times New Roman"/>
          <w:color w:val="auto"/>
          <w:kern w:val="2"/>
          <w:sz w:val="28"/>
          <w:szCs w:val="28"/>
          <w:highlight w:val="none"/>
        </w:rPr>
        <w:t>，</w:t>
      </w:r>
      <w:r>
        <w:rPr>
          <w:rFonts w:hint="eastAsia" w:ascii="宋体" w:hAnsi="宋体" w:eastAsia="宋体" w:cs="Times New Roman"/>
          <w:color w:val="auto"/>
          <w:kern w:val="2"/>
          <w:sz w:val="28"/>
          <w:szCs w:val="28"/>
          <w:highlight w:val="none"/>
          <w:lang w:val="en-US" w:eastAsia="zh-CN"/>
        </w:rPr>
        <w:t>否则</w:t>
      </w:r>
      <w:r>
        <w:rPr>
          <w:rFonts w:hint="eastAsia" w:ascii="宋体" w:hAnsi="宋体" w:cs="Times New Roman"/>
          <w:color w:val="auto"/>
          <w:kern w:val="2"/>
          <w:sz w:val="28"/>
          <w:szCs w:val="28"/>
          <w:highlight w:val="none"/>
          <w:lang w:val="en-US" w:eastAsia="zh-CN"/>
        </w:rPr>
        <w:t>不予认定</w:t>
      </w:r>
      <w:r>
        <w:rPr>
          <w:rFonts w:hint="eastAsia" w:ascii="宋体" w:hAnsi="宋体"/>
          <w:color w:val="auto"/>
          <w:sz w:val="28"/>
          <w:szCs w:val="28"/>
          <w:highlight w:val="none"/>
        </w:rPr>
        <w:t>。</w:t>
      </w:r>
    </w:p>
    <w:p>
      <w:pPr>
        <w:spacing w:line="360" w:lineRule="exact"/>
        <w:rPr>
          <w:rFonts w:hint="eastAsia" w:ascii="宋体"/>
          <w:b/>
          <w:szCs w:val="24"/>
        </w:rPr>
      </w:pPr>
    </w:p>
    <w:p>
      <w:pPr>
        <w:spacing w:line="360" w:lineRule="exact"/>
        <w:rPr>
          <w:rFonts w:hint="eastAsia" w:ascii="宋体"/>
          <w:b/>
          <w:szCs w:val="24"/>
        </w:rPr>
      </w:pPr>
      <w:r>
        <w:rPr>
          <w:rFonts w:hint="eastAsia" w:ascii="宋体" w:hAnsi="宋体"/>
          <w:b/>
          <w:bCs/>
          <w:szCs w:val="21"/>
        </w:rPr>
        <w:t xml:space="preserve"> </w:t>
      </w:r>
    </w:p>
    <w:p>
      <w:pPr>
        <w:spacing w:line="360" w:lineRule="exact"/>
        <w:rPr>
          <w:rFonts w:hint="eastAsia" w:ascii="宋体"/>
          <w:b/>
          <w:szCs w:val="24"/>
        </w:rPr>
      </w:pPr>
    </w:p>
    <w:p>
      <w:pPr>
        <w:adjustRightInd/>
        <w:snapToGrid/>
        <w:spacing w:before="0" w:beforeLines="-2147483648" w:line="240" w:lineRule="auto"/>
        <w:ind w:firstLine="803"/>
        <w:jc w:val="center"/>
        <w:rPr>
          <w:rFonts w:hint="default" w:ascii="黑体" w:hAnsi="华文中宋" w:eastAsia="黑体"/>
          <w:bCs/>
          <w:sz w:val="32"/>
          <w:szCs w:val="32"/>
          <w:lang w:val="en-US" w:eastAsia="zh-CN"/>
        </w:rPr>
      </w:pPr>
      <w:r>
        <w:rPr>
          <w:rFonts w:hint="eastAsia" w:ascii="黑体" w:hAnsi="华文中宋" w:eastAsia="黑体"/>
          <w:bCs/>
          <w:sz w:val="32"/>
          <w:szCs w:val="32"/>
          <w:lang w:val="en-US" w:eastAsia="zh-CN"/>
        </w:rPr>
        <w:t xml:space="preserve"> 附件7</w:t>
      </w:r>
    </w:p>
    <w:p>
      <w:pPr>
        <w:tabs>
          <w:tab w:val="center" w:pos="4451"/>
        </w:tabs>
        <w:spacing w:line="360" w:lineRule="atLeast"/>
        <w:ind w:firstLine="420" w:firstLineChars="200"/>
        <w:rPr>
          <w:rFonts w:hint="default" w:ascii="宋体" w:hAnsi="宋体"/>
          <w:sz w:val="18"/>
          <w:szCs w:val="18"/>
          <w:lang w:val="en-US" w:eastAsia="zh-CN"/>
        </w:rPr>
      </w:pPr>
      <w:r>
        <w:rPr>
          <w:rFonts w:hint="eastAsia" w:ascii="宋体" w:hAnsi="宋体"/>
          <w:szCs w:val="21"/>
          <w:lang w:val="en-US" w:eastAsia="zh-CN"/>
        </w:rPr>
        <w:t xml:space="preserve">                           </w:t>
      </w:r>
      <w:r>
        <w:rPr>
          <w:rFonts w:hint="eastAsia" w:ascii="黑体" w:eastAsia="黑体"/>
          <w:sz w:val="32"/>
          <w:szCs w:val="32"/>
          <w:lang w:val="en-US" w:eastAsia="zh-CN"/>
        </w:rPr>
        <w:t xml:space="preserve">       7.1报价一览表</w:t>
      </w:r>
    </w:p>
    <w:p>
      <w:pPr>
        <w:tabs>
          <w:tab w:val="center" w:pos="4451"/>
        </w:tabs>
        <w:spacing w:line="360" w:lineRule="atLeast"/>
        <w:rPr>
          <w:rFonts w:ascii="宋体" w:hAnsi="宋体" w:cs="Arial"/>
          <w:sz w:val="28"/>
          <w:szCs w:val="28"/>
          <w:lang w:val="sq-AL"/>
        </w:rPr>
      </w:pPr>
      <w:r>
        <w:rPr>
          <w:rFonts w:hint="eastAsia" w:ascii="宋体" w:hAnsi="宋体"/>
          <w:sz w:val="28"/>
          <w:szCs w:val="28"/>
          <w:lang w:eastAsia="zh-CN"/>
        </w:rPr>
        <w:t>供应商</w:t>
      </w:r>
      <w:r>
        <w:rPr>
          <w:rFonts w:hint="eastAsia" w:ascii="宋体" w:hAnsi="宋体" w:cs="Arial"/>
          <w:sz w:val="28"/>
          <w:szCs w:val="28"/>
          <w:lang w:val="sq-AL"/>
        </w:rPr>
        <w:t>名称：</w:t>
      </w:r>
      <w:r>
        <w:rPr>
          <w:rFonts w:hint="eastAsia" w:ascii="宋体" w:hAnsi="宋体" w:cs="Arial"/>
          <w:sz w:val="28"/>
          <w:szCs w:val="28"/>
          <w:lang w:val="sq-AL"/>
        </w:rPr>
        <w:tab/>
      </w:r>
      <w:r>
        <w:rPr>
          <w:rFonts w:hint="eastAsia" w:ascii="宋体" w:hAnsi="宋体" w:cs="Arial"/>
          <w:sz w:val="28"/>
          <w:szCs w:val="28"/>
        </w:rPr>
        <w:t xml:space="preserve">                        </w:t>
      </w:r>
      <w:r>
        <w:rPr>
          <w:rFonts w:hint="eastAsia" w:ascii="宋体" w:hAnsi="宋体" w:cs="Arial"/>
          <w:sz w:val="28"/>
          <w:szCs w:val="28"/>
          <w:lang w:val="sq-AL"/>
        </w:rPr>
        <w:t xml:space="preserve">                    </w:t>
      </w:r>
    </w:p>
    <w:tbl>
      <w:tblPr>
        <w:tblStyle w:val="24"/>
        <w:tblW w:w="0" w:type="auto"/>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587"/>
        <w:gridCol w:w="6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序号</w:t>
            </w:r>
          </w:p>
        </w:tc>
        <w:tc>
          <w:tcPr>
            <w:tcW w:w="2587"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项目</w:t>
            </w:r>
          </w:p>
        </w:tc>
        <w:tc>
          <w:tcPr>
            <w:tcW w:w="6411"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1</w:t>
            </w:r>
          </w:p>
        </w:tc>
        <w:tc>
          <w:tcPr>
            <w:tcW w:w="2587"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项目名称</w:t>
            </w:r>
          </w:p>
        </w:tc>
        <w:tc>
          <w:tcPr>
            <w:tcW w:w="6411"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cs="Arial"/>
                <w:sz w:val="28"/>
                <w:szCs w:val="28"/>
                <w:lang w:val="sq-AL"/>
              </w:rPr>
            </w:pPr>
            <w:r>
              <w:rPr>
                <w:rFonts w:hint="eastAsia" w:ascii="宋体" w:hAnsi="宋体" w:cs="Arial"/>
                <w:sz w:val="28"/>
                <w:szCs w:val="28"/>
                <w:u w:val="single"/>
                <w:lang w:val="en-US" w:eastAsia="zh-CN"/>
              </w:rPr>
              <w:t xml:space="preserve">                     </w:t>
            </w:r>
            <w:r>
              <w:rPr>
                <w:rFonts w:hint="eastAsia" w:ascii="宋体" w:hAnsi="宋体" w:cs="Arial"/>
                <w:sz w:val="28"/>
                <w:szCs w:val="28"/>
                <w:lang w:val="sq-AL"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0" w:hRule="atLeast"/>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eastAsia="宋体" w:cs="Arial"/>
                <w:sz w:val="28"/>
                <w:szCs w:val="28"/>
                <w:lang w:eastAsia="zh-CN"/>
              </w:rPr>
            </w:pPr>
            <w:r>
              <w:rPr>
                <w:rFonts w:hint="eastAsia" w:ascii="宋体" w:hAnsi="宋体" w:cs="Arial"/>
                <w:sz w:val="28"/>
                <w:szCs w:val="28"/>
                <w:lang w:val="en-US" w:eastAsia="zh-CN"/>
              </w:rPr>
              <w:t>2</w:t>
            </w:r>
          </w:p>
        </w:tc>
        <w:tc>
          <w:tcPr>
            <w:tcW w:w="2587"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eastAsia="宋体"/>
                <w:sz w:val="28"/>
                <w:szCs w:val="28"/>
                <w:lang w:eastAsia="zh-CN"/>
              </w:rPr>
            </w:pPr>
            <w:r>
              <w:rPr>
                <w:rFonts w:hint="eastAsia" w:ascii="宋体" w:hAnsi="宋体"/>
                <w:sz w:val="28"/>
                <w:szCs w:val="28"/>
                <w:lang w:val="en-US" w:eastAsia="zh-CN"/>
              </w:rPr>
              <w:t>总报价</w:t>
            </w:r>
          </w:p>
          <w:p>
            <w:pPr>
              <w:spacing w:line="360" w:lineRule="atLeast"/>
              <w:jc w:val="center"/>
              <w:rPr>
                <w:rFonts w:hint="eastAsia" w:ascii="宋体" w:hAnsi="宋体"/>
                <w:sz w:val="28"/>
                <w:szCs w:val="28"/>
              </w:rPr>
            </w:pPr>
            <w:r>
              <w:rPr>
                <w:rFonts w:hint="eastAsia" w:ascii="宋体" w:hAnsi="宋体"/>
                <w:sz w:val="28"/>
                <w:szCs w:val="28"/>
              </w:rPr>
              <w:t>（元）</w:t>
            </w:r>
          </w:p>
        </w:tc>
        <w:tc>
          <w:tcPr>
            <w:tcW w:w="6411"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56" w:beforeLines="50" w:line="360" w:lineRule="auto"/>
              <w:rPr>
                <w:sz w:val="28"/>
                <w:szCs w:val="32"/>
              </w:rPr>
            </w:pPr>
            <w:r>
              <w:rPr>
                <w:rFonts w:hint="eastAsia"/>
                <w:sz w:val="28"/>
                <w:szCs w:val="32"/>
              </w:rPr>
              <w:t>含税：人民币大写：</w:t>
            </w:r>
            <w:r>
              <w:rPr>
                <w:rFonts w:hint="eastAsia"/>
                <w:sz w:val="28"/>
                <w:szCs w:val="32"/>
                <w:u w:val="single"/>
              </w:rPr>
              <w:t xml:space="preserve">                    </w:t>
            </w:r>
            <w:r>
              <w:rPr>
                <w:rFonts w:hint="eastAsia"/>
                <w:sz w:val="28"/>
                <w:szCs w:val="32"/>
              </w:rPr>
              <w:t>元</w:t>
            </w:r>
          </w:p>
          <w:p>
            <w:pPr>
              <w:spacing w:line="360" w:lineRule="auto"/>
              <w:ind w:firstLine="1680" w:firstLineChars="600"/>
              <w:rPr>
                <w:rFonts w:hint="eastAsia"/>
                <w:sz w:val="28"/>
                <w:szCs w:val="32"/>
              </w:rPr>
            </w:pPr>
            <w:r>
              <w:rPr>
                <w:rFonts w:hint="eastAsia"/>
                <w:sz w:val="28"/>
                <w:szCs w:val="32"/>
              </w:rPr>
              <w:t>小写：</w:t>
            </w:r>
            <w:r>
              <w:rPr>
                <w:rFonts w:hint="eastAsia"/>
                <w:sz w:val="28"/>
                <w:szCs w:val="32"/>
                <w:u w:val="single"/>
              </w:rPr>
              <w:t xml:space="preserve">¥                  </w:t>
            </w:r>
            <w:r>
              <w:rPr>
                <w:rFonts w:hint="eastAsia"/>
                <w:sz w:val="28"/>
                <w:szCs w:val="32"/>
              </w:rPr>
              <w:t>元</w:t>
            </w:r>
          </w:p>
          <w:p>
            <w:pPr>
              <w:pStyle w:val="23"/>
              <w:spacing w:line="360" w:lineRule="auto"/>
              <w:ind w:left="0" w:leftChars="0" w:firstLine="0" w:firstLineChars="0"/>
              <w:rPr>
                <w:rFonts w:hint="default" w:eastAsia="宋体"/>
                <w:sz w:val="40"/>
                <w:szCs w:val="32"/>
                <w:lang w:val="en-US" w:eastAsia="zh-CN"/>
              </w:rPr>
            </w:pPr>
            <w:r>
              <w:rPr>
                <w:rFonts w:hint="eastAsia" w:ascii="Times New Roman" w:hAnsi="Times New Roman" w:eastAsia="宋体" w:cs="Times New Roman"/>
                <w:kern w:val="2"/>
                <w:sz w:val="28"/>
                <w:szCs w:val="32"/>
                <w:lang w:val="en-US" w:eastAsia="zh-CN" w:bidi="ar-SA"/>
              </w:rPr>
              <w:t>其中，</w:t>
            </w:r>
            <w:r>
              <w:rPr>
                <w:rFonts w:hint="eastAsia" w:ascii="Times New Roman" w:cs="Times New Roman"/>
                <w:kern w:val="2"/>
                <w:sz w:val="28"/>
                <w:szCs w:val="32"/>
                <w:lang w:val="en-US" w:eastAsia="zh-CN" w:bidi="ar-SA"/>
              </w:rPr>
              <w:t>不含税总价</w:t>
            </w:r>
            <w:r>
              <w:rPr>
                <w:rFonts w:hint="eastAsia" w:ascii="Times New Roman" w:cs="Times New Roman"/>
                <w:kern w:val="2"/>
                <w:sz w:val="28"/>
                <w:szCs w:val="32"/>
                <w:u w:val="single"/>
                <w:lang w:val="en-US" w:eastAsia="zh-CN" w:bidi="ar-SA"/>
              </w:rPr>
              <w:t xml:space="preserve">      </w:t>
            </w:r>
            <w:r>
              <w:rPr>
                <w:rFonts w:hint="eastAsia" w:ascii="Times New Roman" w:cs="Times New Roman"/>
                <w:kern w:val="2"/>
                <w:sz w:val="28"/>
                <w:szCs w:val="32"/>
                <w:u w:val="none"/>
                <w:lang w:val="en-US" w:eastAsia="zh-CN" w:bidi="ar-SA"/>
              </w:rPr>
              <w:t>元，</w:t>
            </w:r>
            <w:r>
              <w:rPr>
                <w:rFonts w:hint="eastAsia" w:ascii="Times New Roman" w:hAnsi="Times New Roman" w:eastAsia="宋体" w:cs="Times New Roman"/>
                <w:kern w:val="2"/>
                <w:sz w:val="28"/>
                <w:szCs w:val="32"/>
                <w:lang w:val="en-US" w:eastAsia="zh-CN" w:bidi="ar-SA"/>
              </w:rPr>
              <w:t>增值税税率</w:t>
            </w:r>
            <w:r>
              <w:rPr>
                <w:rFonts w:hint="eastAsia" w:ascii="Times New Roman" w:hAnsi="Times New Roman" w:eastAsia="宋体" w:cs="Times New Roman"/>
                <w:kern w:val="2"/>
                <w:sz w:val="28"/>
                <w:szCs w:val="32"/>
                <w:u w:val="single"/>
                <w:lang w:val="en-US" w:eastAsia="zh-CN" w:bidi="ar-SA"/>
              </w:rPr>
              <w:t xml:space="preserve"> </w:t>
            </w:r>
            <w:r>
              <w:rPr>
                <w:rFonts w:hint="eastAsia" w:ascii="Times New Roman" w:cs="Times New Roman"/>
                <w:kern w:val="2"/>
                <w:sz w:val="28"/>
                <w:szCs w:val="32"/>
                <w:u w:val="single"/>
                <w:lang w:val="en-US" w:eastAsia="zh-CN" w:bidi="ar-SA"/>
              </w:rPr>
              <w:t xml:space="preserve">   </w:t>
            </w:r>
            <w:r>
              <w:rPr>
                <w:rFonts w:hint="eastAsia" w:ascii="Times New Roman" w:hAnsi="Times New Roman" w:eastAsia="宋体" w:cs="Times New Roman"/>
                <w:kern w:val="2"/>
                <w:sz w:val="28"/>
                <w:szCs w:val="32"/>
                <w:u w:val="single"/>
                <w:lang w:val="en-US" w:eastAsia="zh-CN" w:bidi="ar-SA"/>
              </w:rPr>
              <w:t xml:space="preserve"> </w:t>
            </w:r>
            <w:r>
              <w:rPr>
                <w:rFonts w:hint="eastAsia" w:ascii="Times New Roman" w:hAnsi="Times New Roman" w:eastAsia="宋体" w:cs="Times New Roman"/>
                <w:kern w:val="2"/>
                <w:sz w:val="28"/>
                <w:szCs w:val="32"/>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eastAsia="宋体" w:cs="Arial"/>
                <w:sz w:val="28"/>
                <w:szCs w:val="28"/>
                <w:lang w:val="sq-AL" w:eastAsia="zh-CN"/>
              </w:rPr>
            </w:pPr>
            <w:r>
              <w:rPr>
                <w:rFonts w:hint="eastAsia" w:ascii="宋体" w:hAnsi="宋体" w:cs="Arial"/>
                <w:sz w:val="28"/>
                <w:szCs w:val="28"/>
                <w:lang w:val="en-US" w:eastAsia="zh-CN"/>
              </w:rPr>
              <w:t>3</w:t>
            </w:r>
          </w:p>
        </w:tc>
        <w:tc>
          <w:tcPr>
            <w:tcW w:w="2587"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供货及安装工期</w:t>
            </w:r>
          </w:p>
        </w:tc>
        <w:tc>
          <w:tcPr>
            <w:tcW w:w="6411"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left"/>
              <w:rPr>
                <w:rFonts w:ascii="宋体" w:hAnsi="宋体" w:cs="Arial"/>
                <w:sz w:val="28"/>
                <w:szCs w:val="28"/>
              </w:rPr>
            </w:pPr>
            <w:r>
              <w:rPr>
                <w:rFonts w:hint="eastAsia" w:ascii="宋体" w:hAnsi="宋体" w:cs="Arial"/>
                <w:sz w:val="28"/>
                <w:szCs w:val="28"/>
              </w:rPr>
              <w:t>首批次包括大堂、2楼公区、标准层3层窗帘需在6月25日完成安装布置，大批量供货期为40日历天，安装工期15日历天，具体以甲方指令为准；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eastAsia="宋体" w:cs="Arial"/>
                <w:sz w:val="28"/>
                <w:szCs w:val="28"/>
                <w:lang w:eastAsia="zh-CN"/>
              </w:rPr>
            </w:pPr>
            <w:r>
              <w:rPr>
                <w:rFonts w:hint="eastAsia" w:ascii="宋体" w:hAnsi="宋体" w:cs="Arial"/>
                <w:sz w:val="28"/>
                <w:szCs w:val="28"/>
                <w:lang w:val="en-US" w:eastAsia="zh-CN"/>
              </w:rPr>
              <w:t>4</w:t>
            </w:r>
          </w:p>
        </w:tc>
        <w:tc>
          <w:tcPr>
            <w:tcW w:w="2587"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项目负责人姓名</w:t>
            </w:r>
          </w:p>
        </w:tc>
        <w:tc>
          <w:tcPr>
            <w:tcW w:w="6411"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eastAsia="宋体" w:cs="Arial"/>
                <w:sz w:val="28"/>
                <w:szCs w:val="28"/>
                <w:lang w:eastAsia="zh-CN"/>
              </w:rPr>
            </w:pPr>
            <w:r>
              <w:rPr>
                <w:rFonts w:hint="eastAsia" w:ascii="宋体" w:hAnsi="宋体" w:cs="Arial"/>
                <w:sz w:val="28"/>
                <w:szCs w:val="28"/>
                <w:lang w:val="en-US" w:eastAsia="zh-CN"/>
              </w:rPr>
              <w:t>5</w:t>
            </w:r>
          </w:p>
        </w:tc>
        <w:tc>
          <w:tcPr>
            <w:tcW w:w="2587"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备注</w:t>
            </w:r>
          </w:p>
        </w:tc>
        <w:tc>
          <w:tcPr>
            <w:tcW w:w="6411"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ascii="宋体" w:hAnsi="宋体" w:cs="Arial"/>
                <w:sz w:val="28"/>
                <w:szCs w:val="28"/>
                <w:lang w:val="sq-AL"/>
              </w:rPr>
            </w:pPr>
            <w:r>
              <w:rPr>
                <w:rFonts w:hint="eastAsia" w:ascii="宋体" w:hAnsi="宋体" w:cs="Arial"/>
                <w:sz w:val="28"/>
                <w:szCs w:val="28"/>
                <w:lang w:val="sq-AL"/>
              </w:rPr>
              <w:t>分项</w:t>
            </w:r>
            <w:r>
              <w:rPr>
                <w:rFonts w:ascii="宋体" w:hAnsi="宋体" w:cs="Arial"/>
                <w:sz w:val="28"/>
                <w:szCs w:val="28"/>
                <w:lang w:val="sq-AL"/>
              </w:rPr>
              <w:t>报价详见“</w:t>
            </w:r>
            <w:r>
              <w:rPr>
                <w:rFonts w:hint="eastAsia" w:ascii="宋体" w:hAnsi="宋体" w:cs="Arial"/>
                <w:sz w:val="28"/>
                <w:szCs w:val="28"/>
                <w:lang w:val="en-US" w:eastAsia="zh-CN"/>
              </w:rPr>
              <w:t>分项</w:t>
            </w:r>
            <w:r>
              <w:rPr>
                <w:rFonts w:ascii="宋体" w:hAnsi="宋体" w:cs="Arial"/>
                <w:sz w:val="28"/>
                <w:szCs w:val="28"/>
                <w:lang w:val="sq-AL"/>
              </w:rPr>
              <w:t>报价明细表”</w:t>
            </w:r>
          </w:p>
        </w:tc>
      </w:tr>
    </w:tbl>
    <w:p>
      <w:pPr>
        <w:spacing w:line="360" w:lineRule="auto"/>
        <w:rPr>
          <w:rFonts w:ascii="宋体" w:hAnsi="宋体"/>
          <w:sz w:val="28"/>
          <w:szCs w:val="28"/>
        </w:rPr>
      </w:pPr>
    </w:p>
    <w:p>
      <w:pPr>
        <w:spacing w:line="360" w:lineRule="auto"/>
        <w:rPr>
          <w:rFonts w:ascii="宋体" w:hAnsi="宋体"/>
          <w:sz w:val="28"/>
          <w:szCs w:val="28"/>
        </w:rPr>
      </w:pPr>
      <w:r>
        <w:rPr>
          <w:rFonts w:hint="eastAsia" w:ascii="宋体" w:hAnsi="宋体"/>
          <w:sz w:val="28"/>
          <w:szCs w:val="28"/>
          <w:lang w:eastAsia="zh-CN"/>
        </w:rPr>
        <w:t>供应商</w:t>
      </w:r>
      <w:r>
        <w:rPr>
          <w:rFonts w:hint="eastAsia" w:ascii="宋体" w:hAnsi="宋体"/>
          <w:sz w:val="28"/>
          <w:szCs w:val="28"/>
        </w:rPr>
        <w:t>名称：</w:t>
      </w:r>
      <w:r>
        <w:rPr>
          <w:rFonts w:hint="eastAsia" w:ascii="宋体" w:hAnsi="宋体"/>
          <w:sz w:val="28"/>
          <w:szCs w:val="28"/>
          <w:u w:val="single"/>
        </w:rPr>
        <w:t xml:space="preserve">              （全称）            </w:t>
      </w:r>
      <w:r>
        <w:rPr>
          <w:rFonts w:hint="eastAsia" w:ascii="宋体" w:hAnsi="宋体"/>
          <w:sz w:val="28"/>
          <w:szCs w:val="28"/>
        </w:rPr>
        <w:t>（盖单位公章）</w:t>
      </w:r>
    </w:p>
    <w:p>
      <w:pPr>
        <w:spacing w:line="360" w:lineRule="auto"/>
        <w:rPr>
          <w:rFonts w:ascii="宋体" w:hAnsi="宋体"/>
          <w:sz w:val="28"/>
          <w:szCs w:val="28"/>
        </w:rPr>
      </w:pPr>
      <w:r>
        <w:rPr>
          <w:rFonts w:hint="eastAsia" w:ascii="宋体" w:hAnsi="宋体"/>
          <w:sz w:val="28"/>
          <w:szCs w:val="28"/>
        </w:rPr>
        <w:t>法定代表人或其</w:t>
      </w:r>
      <w:r>
        <w:rPr>
          <w:rFonts w:hint="eastAsia" w:ascii="宋体" w:hAnsi="宋体"/>
          <w:sz w:val="28"/>
          <w:szCs w:val="32"/>
        </w:rPr>
        <w:t>授权</w:t>
      </w:r>
      <w:r>
        <w:rPr>
          <w:rFonts w:hint="eastAsia" w:ascii="宋体" w:hAnsi="宋体"/>
          <w:sz w:val="28"/>
          <w:szCs w:val="28"/>
        </w:rPr>
        <w:t>委托代理人：</w:t>
      </w:r>
      <w:r>
        <w:rPr>
          <w:rFonts w:hint="eastAsia" w:ascii="宋体" w:hAnsi="宋体"/>
          <w:sz w:val="28"/>
          <w:szCs w:val="28"/>
          <w:u w:val="single"/>
        </w:rPr>
        <w:t xml:space="preserve">                </w:t>
      </w:r>
      <w:r>
        <w:rPr>
          <w:rFonts w:hint="eastAsia" w:ascii="宋体" w:hAnsi="宋体"/>
          <w:sz w:val="28"/>
          <w:szCs w:val="28"/>
        </w:rPr>
        <w:t>（签字或盖章）</w:t>
      </w:r>
    </w:p>
    <w:p>
      <w:pPr>
        <w:spacing w:line="360" w:lineRule="auto"/>
        <w:rPr>
          <w:rFonts w:ascii="宋体" w:hAnsi="宋体"/>
          <w:sz w:val="28"/>
          <w:szCs w:val="28"/>
        </w:rPr>
      </w:pPr>
    </w:p>
    <w:p>
      <w:pPr>
        <w:spacing w:line="360" w:lineRule="auto"/>
        <w:jc w:val="right"/>
        <w:rPr>
          <w:rFonts w:ascii="宋体" w:hAnsi="宋体"/>
          <w:sz w:val="28"/>
          <w:szCs w:val="28"/>
        </w:rPr>
      </w:pP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widowControl/>
        <w:jc w:val="left"/>
        <w:rPr>
          <w:rFonts w:ascii="宋体" w:hAnsi="宋体" w:cs="仿宋"/>
          <w:sz w:val="28"/>
          <w:szCs w:val="28"/>
        </w:rPr>
        <w:sectPr>
          <w:headerReference r:id="rId10" w:type="default"/>
          <w:footerReference r:id="rId11" w:type="default"/>
          <w:pgSz w:w="11906" w:h="16838"/>
          <w:pgMar w:top="1440" w:right="1080" w:bottom="1440" w:left="1080" w:header="851" w:footer="850" w:gutter="0"/>
          <w:pgBorders>
            <w:top w:val="none" w:sz="0" w:space="0"/>
            <w:left w:val="none" w:sz="0" w:space="0"/>
            <w:bottom w:val="none" w:sz="0" w:space="0"/>
            <w:right w:val="none" w:sz="0" w:space="0"/>
          </w:pgBorders>
          <w:pgNumType w:fmt="decimal"/>
          <w:cols w:space="720" w:num="1"/>
          <w:docGrid w:type="lines" w:linePitch="312" w:charSpace="0"/>
        </w:sectPr>
      </w:pPr>
    </w:p>
    <w:bookmarkEnd w:id="17"/>
    <w:p>
      <w:pPr>
        <w:adjustRightInd w:val="0"/>
        <w:snapToGrid w:val="0"/>
        <w:spacing w:line="360" w:lineRule="auto"/>
        <w:ind w:right="24"/>
        <w:jc w:val="center"/>
        <w:rPr>
          <w:rFonts w:hint="eastAsia" w:ascii="黑体" w:eastAsia="黑体"/>
          <w:sz w:val="32"/>
          <w:szCs w:val="32"/>
          <w:lang w:val="en-US" w:eastAsia="zh-CN"/>
        </w:rPr>
      </w:pPr>
      <w:r>
        <w:rPr>
          <w:rFonts w:hint="eastAsia" w:ascii="黑体" w:eastAsia="黑体"/>
          <w:sz w:val="32"/>
          <w:szCs w:val="32"/>
          <w:lang w:val="en-US" w:eastAsia="zh-CN"/>
        </w:rPr>
        <w:t>7.2分项报价明细表</w:t>
      </w:r>
    </w:p>
    <w:p>
      <w:pPr>
        <w:rPr>
          <w:rFonts w:hint="eastAsia" w:ascii="宋体" w:hAnsi="宋体" w:eastAsia="宋体" w:cs="宋体"/>
          <w:color w:val="auto"/>
          <w:kern w:val="2"/>
          <w:sz w:val="24"/>
          <w:szCs w:val="24"/>
          <w:highlight w:val="none"/>
          <w:u w:val="none"/>
          <w:lang w:val="en-US" w:eastAsia="zh-CN"/>
        </w:rPr>
      </w:pPr>
    </w:p>
    <w:p>
      <w:pPr>
        <w:jc w:val="both"/>
        <w:rPr>
          <w:rFonts w:hint="default"/>
          <w:color w:val="auto"/>
          <w:sz w:val="24"/>
          <w:szCs w:val="28"/>
          <w:highlight w:val="none"/>
          <w:lang w:val="en-US" w:eastAsia="zh-CN"/>
        </w:rPr>
      </w:pPr>
      <w:r>
        <w:rPr>
          <w:rFonts w:hint="eastAsia" w:ascii="宋体" w:hAnsi="宋体" w:cs="宋体"/>
          <w:b/>
          <w:bCs/>
          <w:color w:val="auto"/>
          <w:kern w:val="2"/>
          <w:sz w:val="32"/>
          <w:szCs w:val="28"/>
          <w:highlight w:val="none"/>
        </w:rPr>
        <w:t>注：</w:t>
      </w:r>
      <w:r>
        <w:rPr>
          <w:rFonts w:hint="eastAsia" w:ascii="宋体" w:hAnsi="宋体" w:cs="宋体"/>
          <w:b/>
          <w:bCs/>
          <w:color w:val="auto"/>
          <w:kern w:val="2"/>
          <w:sz w:val="32"/>
          <w:szCs w:val="28"/>
          <w:highlight w:val="none"/>
          <w:lang w:val="en-US" w:eastAsia="zh-CN"/>
        </w:rPr>
        <w:t>供应商</w:t>
      </w:r>
      <w:r>
        <w:rPr>
          <w:rFonts w:hint="eastAsia" w:ascii="宋体" w:hAnsi="宋体" w:cs="宋体"/>
          <w:b/>
          <w:bCs/>
          <w:color w:val="auto"/>
          <w:kern w:val="2"/>
          <w:sz w:val="32"/>
          <w:szCs w:val="28"/>
          <w:highlight w:val="none"/>
        </w:rPr>
        <w:t>应在</w:t>
      </w:r>
      <w:r>
        <w:rPr>
          <w:rFonts w:hint="eastAsia" w:ascii="宋体" w:hAnsi="宋体" w:cs="宋体"/>
          <w:b/>
          <w:bCs/>
          <w:color w:val="auto"/>
          <w:kern w:val="2"/>
          <w:sz w:val="32"/>
          <w:szCs w:val="28"/>
          <w:highlight w:val="none"/>
          <w:lang w:val="en-US" w:eastAsia="zh-CN"/>
        </w:rPr>
        <w:t>竞价文件</w:t>
      </w:r>
      <w:r>
        <w:rPr>
          <w:rFonts w:hint="eastAsia" w:ascii="宋体" w:hAnsi="宋体" w:cs="宋体"/>
          <w:b/>
          <w:bCs/>
          <w:color w:val="auto"/>
          <w:kern w:val="2"/>
          <w:sz w:val="32"/>
          <w:szCs w:val="28"/>
          <w:highlight w:val="none"/>
        </w:rPr>
        <w:t>电子版内包含</w:t>
      </w:r>
      <w:r>
        <w:rPr>
          <w:rFonts w:hint="eastAsia" w:ascii="宋体" w:hAnsi="宋体" w:cs="宋体"/>
          <w:b/>
          <w:bCs/>
          <w:color w:val="auto"/>
          <w:kern w:val="1"/>
          <w:sz w:val="32"/>
          <w:szCs w:val="28"/>
          <w:highlight w:val="none"/>
        </w:rPr>
        <w:t>报价清单（EXCEL版）。</w:t>
      </w:r>
    </w:p>
    <w:p>
      <w:pPr>
        <w:spacing w:line="360" w:lineRule="auto"/>
        <w:rPr>
          <w:rFonts w:hint="eastAsia" w:ascii="宋体" w:hAnsi="宋体"/>
          <w:sz w:val="24"/>
          <w:szCs w:val="24"/>
          <w:lang w:eastAsia="zh-CN"/>
        </w:rPr>
      </w:pPr>
    </w:p>
    <w:p>
      <w:pPr>
        <w:spacing w:line="360" w:lineRule="auto"/>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名称：</w:t>
      </w:r>
      <w:r>
        <w:rPr>
          <w:rFonts w:hint="eastAsia" w:ascii="宋体" w:hAnsi="宋体"/>
          <w:sz w:val="24"/>
          <w:szCs w:val="24"/>
          <w:u w:val="single"/>
        </w:rPr>
        <w:t xml:space="preserve">              （全称）                 </w:t>
      </w:r>
      <w:r>
        <w:rPr>
          <w:rFonts w:hint="eastAsia" w:ascii="宋体" w:hAnsi="宋体"/>
          <w:sz w:val="24"/>
          <w:szCs w:val="24"/>
        </w:rPr>
        <w:t>（盖单位公章）</w:t>
      </w:r>
    </w:p>
    <w:p>
      <w:pPr>
        <w:spacing w:line="360" w:lineRule="auto"/>
        <w:rPr>
          <w:rFonts w:ascii="宋体" w:hAnsi="宋体"/>
          <w:sz w:val="24"/>
          <w:szCs w:val="24"/>
        </w:rPr>
      </w:pPr>
      <w:r>
        <w:rPr>
          <w:rFonts w:hint="eastAsia" w:ascii="宋体" w:hAnsi="宋体"/>
          <w:sz w:val="24"/>
          <w:szCs w:val="24"/>
        </w:rPr>
        <w:t>法定代表人或其委托代理人：（签字或盖章）</w:t>
      </w:r>
    </w:p>
    <w:p>
      <w:pPr>
        <w:widowControl/>
        <w:jc w:val="left"/>
        <w:rPr>
          <w:rFonts w:ascii="宋体" w:hAnsi="宋体" w:cs="仿宋"/>
          <w:sz w:val="28"/>
          <w:szCs w:val="28"/>
        </w:rPr>
      </w:pPr>
      <w:r>
        <w:rPr>
          <w:rFonts w:hint="eastAsia"/>
          <w:bCs/>
          <w:sz w:val="28"/>
          <w:szCs w:val="28"/>
        </w:rPr>
        <w:t>年   月   日</w:t>
      </w:r>
    </w:p>
    <w:p>
      <w:pPr>
        <w:jc w:val="left"/>
        <w:rPr>
          <w:rFonts w:hint="eastAsia" w:ascii="黑体" w:hAnsi="黑体" w:eastAsia="黑体" w:cs="黑体"/>
          <w:bCs/>
          <w:color w:val="auto"/>
          <w:sz w:val="30"/>
          <w:szCs w:val="30"/>
          <w:lang w:val="en-US" w:eastAsia="zh-CN"/>
        </w:rPr>
      </w:pPr>
      <w:r>
        <w:rPr>
          <w:rFonts w:hint="eastAsia" w:ascii="黑体" w:hAnsi="黑体" w:eastAsia="黑体" w:cs="黑体"/>
          <w:bCs/>
          <w:color w:val="auto"/>
          <w:sz w:val="30"/>
          <w:szCs w:val="30"/>
          <w:lang w:val="en-US" w:eastAsia="zh-CN"/>
        </w:rPr>
        <w:br w:type="page"/>
      </w:r>
    </w:p>
    <w:p>
      <w:pPr>
        <w:jc w:val="center"/>
        <w:rPr>
          <w:rFonts w:hint="default" w:ascii="黑体" w:hAnsi="黑体" w:eastAsia="黑体" w:cs="黑体"/>
          <w:bCs/>
          <w:color w:val="auto"/>
          <w:sz w:val="30"/>
          <w:szCs w:val="30"/>
          <w:lang w:val="en-US" w:eastAsia="zh-CN"/>
        </w:rPr>
      </w:pPr>
      <w:r>
        <w:rPr>
          <w:rFonts w:hint="eastAsia" w:ascii="黑体" w:hAnsi="黑体" w:eastAsia="黑体" w:cs="黑体"/>
          <w:bCs/>
          <w:color w:val="auto"/>
          <w:sz w:val="30"/>
          <w:szCs w:val="30"/>
          <w:lang w:val="en-US" w:eastAsia="zh-CN"/>
        </w:rPr>
        <w:t>7.3其他资料</w:t>
      </w:r>
    </w:p>
    <w:p>
      <w:pPr>
        <w:pStyle w:val="14"/>
        <w:rPr>
          <w:rFonts w:hint="eastAsia" w:eastAsia="宋体"/>
          <w:lang w:eastAsia="zh-CN"/>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21B763"/>
    <w:multiLevelType w:val="singleLevel"/>
    <w:tmpl w:val="3921B763"/>
    <w:lvl w:ilvl="0" w:tentative="0">
      <w:start w:val="2"/>
      <w:numFmt w:val="chineseCounting"/>
      <w:suff w:val="nothing"/>
      <w:lvlText w:val="%1、"/>
      <w:lvlJc w:val="left"/>
      <w:rPr>
        <w:rFonts w:hint="eastAsia"/>
      </w:rPr>
    </w:lvl>
  </w:abstractNum>
  <w:abstractNum w:abstractNumId="1">
    <w:nsid w:val="60902EB3"/>
    <w:multiLevelType w:val="multilevel"/>
    <w:tmpl w:val="60902EB3"/>
    <w:lvl w:ilvl="0" w:tentative="0">
      <w:start w:val="1"/>
      <w:numFmt w:val="decimal"/>
      <w:lvlText w:val="%1."/>
      <w:lvlJc w:val="left"/>
      <w:pPr>
        <w:ind w:left="900" w:hanging="420"/>
      </w:pPr>
    </w:lvl>
    <w:lvl w:ilvl="1" w:tentative="0">
      <w:start w:val="1"/>
      <w:numFmt w:val="decimal"/>
      <w:isLgl/>
      <w:lvlText w:val="%1.%2"/>
      <w:lvlJc w:val="left"/>
      <w:pPr>
        <w:ind w:left="1200" w:hanging="720"/>
      </w:pPr>
      <w:rPr>
        <w:rFonts w:hint="default"/>
      </w:rPr>
    </w:lvl>
    <w:lvl w:ilvl="2" w:tentative="0">
      <w:start w:val="1"/>
      <w:numFmt w:val="decimal"/>
      <w:isLgl/>
      <w:lvlText w:val="%1.%2.%3"/>
      <w:lvlJc w:val="left"/>
      <w:pPr>
        <w:ind w:left="1200" w:hanging="720"/>
      </w:pPr>
      <w:rPr>
        <w:rFonts w:hint="default"/>
      </w:rPr>
    </w:lvl>
    <w:lvl w:ilvl="3" w:tentative="0">
      <w:start w:val="1"/>
      <w:numFmt w:val="decimal"/>
      <w:isLgl/>
      <w:lvlText w:val="%1.%2.%3.%4"/>
      <w:lvlJc w:val="left"/>
      <w:pPr>
        <w:ind w:left="1560" w:hanging="1080"/>
      </w:pPr>
      <w:rPr>
        <w:rFonts w:hint="default"/>
      </w:rPr>
    </w:lvl>
    <w:lvl w:ilvl="4" w:tentative="0">
      <w:start w:val="1"/>
      <w:numFmt w:val="decimal"/>
      <w:isLgl/>
      <w:lvlText w:val="%1.%2.%3.%4.%5"/>
      <w:lvlJc w:val="left"/>
      <w:pPr>
        <w:ind w:left="1920" w:hanging="1440"/>
      </w:pPr>
      <w:rPr>
        <w:rFonts w:hint="default"/>
      </w:rPr>
    </w:lvl>
    <w:lvl w:ilvl="5" w:tentative="0">
      <w:start w:val="1"/>
      <w:numFmt w:val="decimal"/>
      <w:isLgl/>
      <w:lvlText w:val="%1.%2.%3.%4.%5.%6"/>
      <w:lvlJc w:val="left"/>
      <w:pPr>
        <w:ind w:left="1920" w:hanging="1440"/>
      </w:pPr>
      <w:rPr>
        <w:rFonts w:hint="default"/>
      </w:rPr>
    </w:lvl>
    <w:lvl w:ilvl="6" w:tentative="0">
      <w:start w:val="1"/>
      <w:numFmt w:val="decimal"/>
      <w:isLgl/>
      <w:lvlText w:val="%1.%2.%3.%4.%5.%6.%7"/>
      <w:lvlJc w:val="left"/>
      <w:pPr>
        <w:ind w:left="2280" w:hanging="1800"/>
      </w:pPr>
      <w:rPr>
        <w:rFonts w:hint="default"/>
      </w:rPr>
    </w:lvl>
    <w:lvl w:ilvl="7" w:tentative="0">
      <w:start w:val="1"/>
      <w:numFmt w:val="decimal"/>
      <w:isLgl/>
      <w:lvlText w:val="%1.%2.%3.%4.%5.%6.%7.%8"/>
      <w:lvlJc w:val="left"/>
      <w:pPr>
        <w:ind w:left="2640" w:hanging="2160"/>
      </w:pPr>
      <w:rPr>
        <w:rFonts w:hint="default"/>
      </w:rPr>
    </w:lvl>
    <w:lvl w:ilvl="8" w:tentative="0">
      <w:start w:val="1"/>
      <w:numFmt w:val="decimal"/>
      <w:isLgl/>
      <w:lvlText w:val="%1.%2.%3.%4.%5.%6.%7.%8.%9"/>
      <w:lvlJc w:val="left"/>
      <w:pPr>
        <w:ind w:left="2640" w:hanging="216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TKO">
    <w15:presenceInfo w15:providerId="None" w15:userId="NT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xMzM2ODBjYjMwZjJlOTcwNDY0ZDY0MTYxZTM4OTIifQ=="/>
  </w:docVars>
  <w:rsids>
    <w:rsidRoot w:val="00000000"/>
    <w:rsid w:val="009F5992"/>
    <w:rsid w:val="01C24115"/>
    <w:rsid w:val="01C9510D"/>
    <w:rsid w:val="01E16685"/>
    <w:rsid w:val="02472DB4"/>
    <w:rsid w:val="02B552DE"/>
    <w:rsid w:val="02C01D54"/>
    <w:rsid w:val="02DF742D"/>
    <w:rsid w:val="031A7833"/>
    <w:rsid w:val="03224500"/>
    <w:rsid w:val="03366038"/>
    <w:rsid w:val="046F0CCD"/>
    <w:rsid w:val="047A7311"/>
    <w:rsid w:val="04A16109"/>
    <w:rsid w:val="05451EB3"/>
    <w:rsid w:val="05CD42FF"/>
    <w:rsid w:val="05DB5DFF"/>
    <w:rsid w:val="06121CF6"/>
    <w:rsid w:val="06345345"/>
    <w:rsid w:val="0635430A"/>
    <w:rsid w:val="06765AA8"/>
    <w:rsid w:val="06F970EE"/>
    <w:rsid w:val="07DE62F4"/>
    <w:rsid w:val="085B1141"/>
    <w:rsid w:val="08641C3A"/>
    <w:rsid w:val="09A01BE6"/>
    <w:rsid w:val="0A43174F"/>
    <w:rsid w:val="0A470205"/>
    <w:rsid w:val="0A6A51F0"/>
    <w:rsid w:val="0AAD6CA0"/>
    <w:rsid w:val="0B281D00"/>
    <w:rsid w:val="0B833301"/>
    <w:rsid w:val="0C535352"/>
    <w:rsid w:val="0C7766F7"/>
    <w:rsid w:val="0CD7229F"/>
    <w:rsid w:val="0CD842AC"/>
    <w:rsid w:val="0D1C53C3"/>
    <w:rsid w:val="0D6A29E2"/>
    <w:rsid w:val="0D6C4ED4"/>
    <w:rsid w:val="0E094FCA"/>
    <w:rsid w:val="0E30426A"/>
    <w:rsid w:val="0E630928"/>
    <w:rsid w:val="0E773F26"/>
    <w:rsid w:val="0E8E70F2"/>
    <w:rsid w:val="0E8F3034"/>
    <w:rsid w:val="0EAB6203"/>
    <w:rsid w:val="0F4920A4"/>
    <w:rsid w:val="0F9F7A54"/>
    <w:rsid w:val="0FE800C7"/>
    <w:rsid w:val="0FF54AC0"/>
    <w:rsid w:val="102B67FD"/>
    <w:rsid w:val="10367F4A"/>
    <w:rsid w:val="1041466D"/>
    <w:rsid w:val="10950C0B"/>
    <w:rsid w:val="10B5175F"/>
    <w:rsid w:val="10D76AEB"/>
    <w:rsid w:val="11285D14"/>
    <w:rsid w:val="117C391F"/>
    <w:rsid w:val="117D2B11"/>
    <w:rsid w:val="121F24BD"/>
    <w:rsid w:val="125F2114"/>
    <w:rsid w:val="12F17E00"/>
    <w:rsid w:val="131323F9"/>
    <w:rsid w:val="132A7E1E"/>
    <w:rsid w:val="135728E5"/>
    <w:rsid w:val="13BF2F57"/>
    <w:rsid w:val="13C60276"/>
    <w:rsid w:val="141203B6"/>
    <w:rsid w:val="153776D0"/>
    <w:rsid w:val="1563643C"/>
    <w:rsid w:val="15654122"/>
    <w:rsid w:val="157647C0"/>
    <w:rsid w:val="158B4F97"/>
    <w:rsid w:val="15AC139A"/>
    <w:rsid w:val="15C03214"/>
    <w:rsid w:val="15C87E40"/>
    <w:rsid w:val="15FE154C"/>
    <w:rsid w:val="16394392"/>
    <w:rsid w:val="16904593"/>
    <w:rsid w:val="16A67A33"/>
    <w:rsid w:val="17E17C0C"/>
    <w:rsid w:val="18217518"/>
    <w:rsid w:val="18596668"/>
    <w:rsid w:val="18733FB9"/>
    <w:rsid w:val="189833B0"/>
    <w:rsid w:val="190A6DEE"/>
    <w:rsid w:val="19BD465E"/>
    <w:rsid w:val="19E72578"/>
    <w:rsid w:val="1A2D13C0"/>
    <w:rsid w:val="1A776906"/>
    <w:rsid w:val="1A91591F"/>
    <w:rsid w:val="1B912C9A"/>
    <w:rsid w:val="1BB624A5"/>
    <w:rsid w:val="1BBD53D4"/>
    <w:rsid w:val="1C1B437D"/>
    <w:rsid w:val="1C2E1914"/>
    <w:rsid w:val="1C482A89"/>
    <w:rsid w:val="1CEC2690"/>
    <w:rsid w:val="1D253230"/>
    <w:rsid w:val="1E3B6C48"/>
    <w:rsid w:val="1E8821C0"/>
    <w:rsid w:val="1EC9365C"/>
    <w:rsid w:val="1EE26C10"/>
    <w:rsid w:val="1F883062"/>
    <w:rsid w:val="1F88529C"/>
    <w:rsid w:val="1FCE7D69"/>
    <w:rsid w:val="1FF058ED"/>
    <w:rsid w:val="20296E18"/>
    <w:rsid w:val="204D6CD0"/>
    <w:rsid w:val="20711FE1"/>
    <w:rsid w:val="207E75DC"/>
    <w:rsid w:val="20AE0A46"/>
    <w:rsid w:val="20DB48D7"/>
    <w:rsid w:val="210762FA"/>
    <w:rsid w:val="21B05E03"/>
    <w:rsid w:val="21B41747"/>
    <w:rsid w:val="21B4441F"/>
    <w:rsid w:val="222A1EA3"/>
    <w:rsid w:val="225803BB"/>
    <w:rsid w:val="232F65EA"/>
    <w:rsid w:val="23344F38"/>
    <w:rsid w:val="23865099"/>
    <w:rsid w:val="23C71D0E"/>
    <w:rsid w:val="23EC55F3"/>
    <w:rsid w:val="23F70BDF"/>
    <w:rsid w:val="24081CB0"/>
    <w:rsid w:val="244F02C7"/>
    <w:rsid w:val="256C3776"/>
    <w:rsid w:val="25B76FF0"/>
    <w:rsid w:val="25C54817"/>
    <w:rsid w:val="25D26982"/>
    <w:rsid w:val="25F51053"/>
    <w:rsid w:val="260C1E50"/>
    <w:rsid w:val="268F6C69"/>
    <w:rsid w:val="27264C48"/>
    <w:rsid w:val="27400149"/>
    <w:rsid w:val="27433BFA"/>
    <w:rsid w:val="282B5425"/>
    <w:rsid w:val="28606E41"/>
    <w:rsid w:val="29411588"/>
    <w:rsid w:val="29454BA5"/>
    <w:rsid w:val="29F97ED7"/>
    <w:rsid w:val="2A7C2741"/>
    <w:rsid w:val="2AAB727A"/>
    <w:rsid w:val="2AE44655"/>
    <w:rsid w:val="2AF168C6"/>
    <w:rsid w:val="2B6806E5"/>
    <w:rsid w:val="2C0408BB"/>
    <w:rsid w:val="2C081A55"/>
    <w:rsid w:val="2C2C6180"/>
    <w:rsid w:val="2C532537"/>
    <w:rsid w:val="2CD600CE"/>
    <w:rsid w:val="2CE466AC"/>
    <w:rsid w:val="2CF00FD3"/>
    <w:rsid w:val="2D0A35C6"/>
    <w:rsid w:val="2D371796"/>
    <w:rsid w:val="2D927EEF"/>
    <w:rsid w:val="2DA517B0"/>
    <w:rsid w:val="2DBA738E"/>
    <w:rsid w:val="2DE85829"/>
    <w:rsid w:val="2E343DB9"/>
    <w:rsid w:val="2E732D2E"/>
    <w:rsid w:val="2ED441E5"/>
    <w:rsid w:val="2F134AE2"/>
    <w:rsid w:val="2F3522E0"/>
    <w:rsid w:val="2FAC3343"/>
    <w:rsid w:val="2FBF7FD7"/>
    <w:rsid w:val="30225BFE"/>
    <w:rsid w:val="31252441"/>
    <w:rsid w:val="31317EBF"/>
    <w:rsid w:val="31AC3B07"/>
    <w:rsid w:val="33001D45"/>
    <w:rsid w:val="33016CBA"/>
    <w:rsid w:val="33763146"/>
    <w:rsid w:val="3442574E"/>
    <w:rsid w:val="345247CD"/>
    <w:rsid w:val="348C333E"/>
    <w:rsid w:val="34D33E81"/>
    <w:rsid w:val="34EE1905"/>
    <w:rsid w:val="352C6566"/>
    <w:rsid w:val="35803FEF"/>
    <w:rsid w:val="3581296D"/>
    <w:rsid w:val="35D679D7"/>
    <w:rsid w:val="35E96681"/>
    <w:rsid w:val="35FE3162"/>
    <w:rsid w:val="362320BC"/>
    <w:rsid w:val="3806297F"/>
    <w:rsid w:val="38440A5E"/>
    <w:rsid w:val="38E61C91"/>
    <w:rsid w:val="390825CA"/>
    <w:rsid w:val="390C3A0A"/>
    <w:rsid w:val="392F4416"/>
    <w:rsid w:val="395747DA"/>
    <w:rsid w:val="399B3606"/>
    <w:rsid w:val="39A2039B"/>
    <w:rsid w:val="39F00EAC"/>
    <w:rsid w:val="3A1A21E8"/>
    <w:rsid w:val="3A365DE0"/>
    <w:rsid w:val="3A5C7150"/>
    <w:rsid w:val="3A825299"/>
    <w:rsid w:val="3A9D1B38"/>
    <w:rsid w:val="3ACC747D"/>
    <w:rsid w:val="3AD02B7E"/>
    <w:rsid w:val="3AE24BAA"/>
    <w:rsid w:val="3B057914"/>
    <w:rsid w:val="3CB27AAC"/>
    <w:rsid w:val="3D142458"/>
    <w:rsid w:val="3DA2783D"/>
    <w:rsid w:val="3DF33AD6"/>
    <w:rsid w:val="3E4D37F1"/>
    <w:rsid w:val="3E6031B2"/>
    <w:rsid w:val="3EB12B79"/>
    <w:rsid w:val="3F2149B4"/>
    <w:rsid w:val="3F2927C4"/>
    <w:rsid w:val="3F7E6680"/>
    <w:rsid w:val="3FDD6D2F"/>
    <w:rsid w:val="402B0A4C"/>
    <w:rsid w:val="40364F60"/>
    <w:rsid w:val="40D31FE7"/>
    <w:rsid w:val="4112745B"/>
    <w:rsid w:val="41776A9C"/>
    <w:rsid w:val="42505BB0"/>
    <w:rsid w:val="42B26C81"/>
    <w:rsid w:val="42E93F67"/>
    <w:rsid w:val="430B318C"/>
    <w:rsid w:val="43A36C37"/>
    <w:rsid w:val="43AA6252"/>
    <w:rsid w:val="43BD0466"/>
    <w:rsid w:val="44184EC2"/>
    <w:rsid w:val="44382DA6"/>
    <w:rsid w:val="44817C95"/>
    <w:rsid w:val="44AB5EFC"/>
    <w:rsid w:val="44DB617A"/>
    <w:rsid w:val="45756D1C"/>
    <w:rsid w:val="45DD6EAB"/>
    <w:rsid w:val="45DE6F04"/>
    <w:rsid w:val="46592368"/>
    <w:rsid w:val="46845F6F"/>
    <w:rsid w:val="46B64157"/>
    <w:rsid w:val="46CD35B6"/>
    <w:rsid w:val="472B719A"/>
    <w:rsid w:val="47381F3D"/>
    <w:rsid w:val="47735D9D"/>
    <w:rsid w:val="47897123"/>
    <w:rsid w:val="47C67175"/>
    <w:rsid w:val="48800ACB"/>
    <w:rsid w:val="49250C16"/>
    <w:rsid w:val="4954328D"/>
    <w:rsid w:val="499E49ED"/>
    <w:rsid w:val="4A027479"/>
    <w:rsid w:val="4A3600D0"/>
    <w:rsid w:val="4A5E5669"/>
    <w:rsid w:val="4A65539B"/>
    <w:rsid w:val="4AC06042"/>
    <w:rsid w:val="4AC575F1"/>
    <w:rsid w:val="4B0322C7"/>
    <w:rsid w:val="4B2505F7"/>
    <w:rsid w:val="4B341DDF"/>
    <w:rsid w:val="4B6720FE"/>
    <w:rsid w:val="4BB12534"/>
    <w:rsid w:val="4BD1035D"/>
    <w:rsid w:val="4BD10970"/>
    <w:rsid w:val="4CC30EA6"/>
    <w:rsid w:val="4D03413D"/>
    <w:rsid w:val="4D5105F3"/>
    <w:rsid w:val="4E2B4989"/>
    <w:rsid w:val="4E320A11"/>
    <w:rsid w:val="4E39653B"/>
    <w:rsid w:val="4E9B41FA"/>
    <w:rsid w:val="4EC97B4E"/>
    <w:rsid w:val="4EFF5F26"/>
    <w:rsid w:val="4F065435"/>
    <w:rsid w:val="4F1821ED"/>
    <w:rsid w:val="4F3F451A"/>
    <w:rsid w:val="50717B7E"/>
    <w:rsid w:val="50A2122F"/>
    <w:rsid w:val="50CB12BC"/>
    <w:rsid w:val="50E07C19"/>
    <w:rsid w:val="50FD7AEE"/>
    <w:rsid w:val="5107173E"/>
    <w:rsid w:val="51D11B8A"/>
    <w:rsid w:val="52DC775D"/>
    <w:rsid w:val="52F50770"/>
    <w:rsid w:val="53140850"/>
    <w:rsid w:val="53392002"/>
    <w:rsid w:val="5381370B"/>
    <w:rsid w:val="53D11009"/>
    <w:rsid w:val="54AB27CA"/>
    <w:rsid w:val="54FB0A87"/>
    <w:rsid w:val="56137233"/>
    <w:rsid w:val="56141E5D"/>
    <w:rsid w:val="564568FA"/>
    <w:rsid w:val="56800BCF"/>
    <w:rsid w:val="569A6C75"/>
    <w:rsid w:val="569B57FE"/>
    <w:rsid w:val="56E57D15"/>
    <w:rsid w:val="57142FCA"/>
    <w:rsid w:val="57927967"/>
    <w:rsid w:val="58E37F5D"/>
    <w:rsid w:val="591A6D3C"/>
    <w:rsid w:val="59656C38"/>
    <w:rsid w:val="598F6E2C"/>
    <w:rsid w:val="59A35DFC"/>
    <w:rsid w:val="5A5E1154"/>
    <w:rsid w:val="5B0C3400"/>
    <w:rsid w:val="5B8854CA"/>
    <w:rsid w:val="5BB50CC0"/>
    <w:rsid w:val="5BC47A21"/>
    <w:rsid w:val="5BE54E74"/>
    <w:rsid w:val="5CE60856"/>
    <w:rsid w:val="5DA417B3"/>
    <w:rsid w:val="5E1114AA"/>
    <w:rsid w:val="5E546FFE"/>
    <w:rsid w:val="5EC9065A"/>
    <w:rsid w:val="5F1E6D59"/>
    <w:rsid w:val="5F446774"/>
    <w:rsid w:val="5F74270C"/>
    <w:rsid w:val="5FC578DD"/>
    <w:rsid w:val="604105DD"/>
    <w:rsid w:val="60E80BD4"/>
    <w:rsid w:val="60FD02CB"/>
    <w:rsid w:val="61045139"/>
    <w:rsid w:val="61605365"/>
    <w:rsid w:val="61C234DE"/>
    <w:rsid w:val="621040A9"/>
    <w:rsid w:val="62525D92"/>
    <w:rsid w:val="627502F0"/>
    <w:rsid w:val="629E5917"/>
    <w:rsid w:val="63761BCD"/>
    <w:rsid w:val="63A91B34"/>
    <w:rsid w:val="63C662F5"/>
    <w:rsid w:val="63EA598A"/>
    <w:rsid w:val="64345511"/>
    <w:rsid w:val="64E85589"/>
    <w:rsid w:val="654279A3"/>
    <w:rsid w:val="654A6BD3"/>
    <w:rsid w:val="65952CFC"/>
    <w:rsid w:val="6702473A"/>
    <w:rsid w:val="67347A5C"/>
    <w:rsid w:val="674F3731"/>
    <w:rsid w:val="677A15F3"/>
    <w:rsid w:val="67B402E0"/>
    <w:rsid w:val="67FC5AA1"/>
    <w:rsid w:val="68290671"/>
    <w:rsid w:val="68544AEB"/>
    <w:rsid w:val="689D320D"/>
    <w:rsid w:val="68F910CA"/>
    <w:rsid w:val="6994046F"/>
    <w:rsid w:val="69A5705C"/>
    <w:rsid w:val="69D33F4F"/>
    <w:rsid w:val="69DE66EC"/>
    <w:rsid w:val="69EF02C2"/>
    <w:rsid w:val="6A185F28"/>
    <w:rsid w:val="6A3377CC"/>
    <w:rsid w:val="6AAA5516"/>
    <w:rsid w:val="6AEF11A8"/>
    <w:rsid w:val="6C240FAB"/>
    <w:rsid w:val="6D4164BB"/>
    <w:rsid w:val="6D4518CE"/>
    <w:rsid w:val="6D74502C"/>
    <w:rsid w:val="6E787FB8"/>
    <w:rsid w:val="6E9207AC"/>
    <w:rsid w:val="6E992938"/>
    <w:rsid w:val="6EB61CE4"/>
    <w:rsid w:val="6EDC638D"/>
    <w:rsid w:val="6F957472"/>
    <w:rsid w:val="70803A1D"/>
    <w:rsid w:val="70BE1BDF"/>
    <w:rsid w:val="71097C3B"/>
    <w:rsid w:val="710E0326"/>
    <w:rsid w:val="712B4342"/>
    <w:rsid w:val="71D91E3F"/>
    <w:rsid w:val="71E50C94"/>
    <w:rsid w:val="71ED47E3"/>
    <w:rsid w:val="726875F6"/>
    <w:rsid w:val="729703A2"/>
    <w:rsid w:val="72E32950"/>
    <w:rsid w:val="72E727AD"/>
    <w:rsid w:val="7303749F"/>
    <w:rsid w:val="73506EB0"/>
    <w:rsid w:val="73B90F24"/>
    <w:rsid w:val="741010B3"/>
    <w:rsid w:val="741C232E"/>
    <w:rsid w:val="744B41D5"/>
    <w:rsid w:val="748F2498"/>
    <w:rsid w:val="7497261A"/>
    <w:rsid w:val="74D87F52"/>
    <w:rsid w:val="75A5000A"/>
    <w:rsid w:val="75A70B49"/>
    <w:rsid w:val="75A805B2"/>
    <w:rsid w:val="75B15E46"/>
    <w:rsid w:val="7682047B"/>
    <w:rsid w:val="76BC326E"/>
    <w:rsid w:val="76BD74FD"/>
    <w:rsid w:val="7717401C"/>
    <w:rsid w:val="774B2AD4"/>
    <w:rsid w:val="77D037F1"/>
    <w:rsid w:val="77D44140"/>
    <w:rsid w:val="77D909C1"/>
    <w:rsid w:val="77E23331"/>
    <w:rsid w:val="786A6C7A"/>
    <w:rsid w:val="78C038DE"/>
    <w:rsid w:val="78CB3DB8"/>
    <w:rsid w:val="791E4B44"/>
    <w:rsid w:val="792B4F19"/>
    <w:rsid w:val="797913B0"/>
    <w:rsid w:val="79D704F2"/>
    <w:rsid w:val="7A0120D7"/>
    <w:rsid w:val="7A3E3951"/>
    <w:rsid w:val="7A5B1E0A"/>
    <w:rsid w:val="7A774B4A"/>
    <w:rsid w:val="7A8D210B"/>
    <w:rsid w:val="7B9046ED"/>
    <w:rsid w:val="7BA56D5D"/>
    <w:rsid w:val="7BB8336B"/>
    <w:rsid w:val="7BB85A52"/>
    <w:rsid w:val="7BD17264"/>
    <w:rsid w:val="7C3877AB"/>
    <w:rsid w:val="7D516B49"/>
    <w:rsid w:val="7DD06D85"/>
    <w:rsid w:val="7DDD650A"/>
    <w:rsid w:val="7E0C22C6"/>
    <w:rsid w:val="7E534563"/>
    <w:rsid w:val="7ECA32C6"/>
    <w:rsid w:val="7FA662CB"/>
    <w:rsid w:val="7FB5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adjustRightInd w:val="0"/>
      <w:snapToGrid w:val="0"/>
      <w:spacing w:beforeLines="50" w:afterLines="50" w:line="360" w:lineRule="auto"/>
      <w:jc w:val="center"/>
      <w:outlineLvl w:val="0"/>
    </w:pPr>
    <w:rPr>
      <w:rFonts w:ascii="Times New Roman" w:hAnsi="Times New Roman" w:eastAsia="黑体"/>
      <w:spacing w:val="-2"/>
      <w:sz w:val="32"/>
      <w:szCs w:val="24"/>
    </w:rPr>
  </w:style>
  <w:style w:type="paragraph" w:styleId="4">
    <w:name w:val="heading 2"/>
    <w:basedOn w:val="1"/>
    <w:next w:val="1"/>
    <w:qFormat/>
    <w:uiPriority w:val="9"/>
    <w:pPr>
      <w:keepNext/>
      <w:keepLines/>
      <w:adjustRightInd w:val="0"/>
      <w:snapToGrid w:val="0"/>
      <w:spacing w:line="360" w:lineRule="auto"/>
      <w:jc w:val="left"/>
      <w:outlineLvl w:val="1"/>
    </w:pPr>
    <w:rPr>
      <w:rFonts w:ascii="宋体" w:hAnsi="宋体" w:eastAsia="黑体"/>
      <w:bCs/>
      <w:kern w:val="0"/>
      <w:sz w:val="30"/>
      <w:szCs w:val="24"/>
    </w:rPr>
  </w:style>
  <w:style w:type="paragraph" w:styleId="5">
    <w:name w:val="heading 3"/>
    <w:basedOn w:val="1"/>
    <w:next w:val="1"/>
    <w:qFormat/>
    <w:uiPriority w:val="9"/>
    <w:pPr>
      <w:keepNext/>
      <w:keepLines/>
      <w:spacing w:before="260" w:after="260" w:line="416" w:lineRule="auto"/>
      <w:outlineLvl w:val="2"/>
    </w:pPr>
    <w:rPr>
      <w:rFonts w:ascii="Times New Roman" w:hAnsi="Times New Roman"/>
      <w:b/>
      <w:bCs/>
      <w:sz w:val="32"/>
      <w:szCs w:val="32"/>
    </w:rPr>
  </w:style>
  <w:style w:type="paragraph" w:styleId="6">
    <w:name w:val="heading 4"/>
    <w:basedOn w:val="1"/>
    <w:next w:val="1"/>
    <w:link w:val="64"/>
    <w:qFormat/>
    <w:uiPriority w:val="0"/>
    <w:pPr>
      <w:keepNext/>
      <w:keepLines/>
      <w:spacing w:line="374" w:lineRule="auto"/>
      <w:outlineLvl w:val="3"/>
    </w:pPr>
    <w:rPr>
      <w:rFonts w:ascii="Cambria" w:hAnsi="Cambria" w:cs="Cambria"/>
      <w:b/>
      <w:sz w:val="28"/>
      <w:szCs w:val="28"/>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customStyle="1" w:styleId="2">
    <w:name w:val="列出段落112"/>
    <w:basedOn w:val="1"/>
    <w:qFormat/>
    <w:uiPriority w:val="99"/>
    <w:pPr>
      <w:ind w:firstLine="420" w:firstLineChars="200"/>
    </w:pPr>
    <w:rPr>
      <w:rFonts w:ascii="Calibri" w:hAnsi="Calibri" w:eastAsia="宋体" w:cs="Times New Roman"/>
    </w:rPr>
  </w:style>
  <w:style w:type="paragraph" w:styleId="7">
    <w:name w:val="Normal Indent"/>
    <w:basedOn w:val="1"/>
    <w:qFormat/>
    <w:uiPriority w:val="0"/>
    <w:pPr>
      <w:ind w:firstLine="420"/>
    </w:pPr>
    <w:rPr>
      <w:kern w:val="1"/>
      <w:szCs w:val="20"/>
    </w:rPr>
  </w:style>
  <w:style w:type="paragraph" w:styleId="8">
    <w:name w:val="annotation text"/>
    <w:basedOn w:val="1"/>
    <w:qFormat/>
    <w:uiPriority w:val="0"/>
    <w:pPr>
      <w:jc w:val="left"/>
    </w:pPr>
    <w:rPr>
      <w:szCs w:val="22"/>
    </w:rPr>
  </w:style>
  <w:style w:type="paragraph" w:styleId="9">
    <w:name w:val="Body Text"/>
    <w:basedOn w:val="1"/>
    <w:next w:val="10"/>
    <w:semiHidden/>
    <w:unhideWhenUsed/>
    <w:qFormat/>
    <w:uiPriority w:val="99"/>
    <w:pPr>
      <w:spacing w:after="120"/>
    </w:pPr>
  </w:style>
  <w:style w:type="paragraph" w:customStyle="1" w:styleId="10">
    <w:name w:val="正文首行缩进1"/>
    <w:basedOn w:val="1"/>
    <w:qFormat/>
    <w:uiPriority w:val="99"/>
    <w:pPr>
      <w:spacing w:after="120"/>
      <w:ind w:firstLine="420" w:firstLineChars="100"/>
    </w:pPr>
  </w:style>
  <w:style w:type="paragraph" w:styleId="11">
    <w:name w:val="Body Text Indent"/>
    <w:basedOn w:val="1"/>
    <w:next w:val="1"/>
    <w:semiHidden/>
    <w:unhideWhenUsed/>
    <w:qFormat/>
    <w:uiPriority w:val="99"/>
    <w:pPr>
      <w:spacing w:after="120"/>
      <w:ind w:left="420" w:leftChars="200"/>
    </w:pPr>
  </w:style>
  <w:style w:type="paragraph" w:styleId="12">
    <w:name w:val="Plain Text"/>
    <w:basedOn w:val="1"/>
    <w:qFormat/>
    <w:uiPriority w:val="0"/>
    <w:rPr>
      <w:rFonts w:ascii="宋体" w:hAnsi="Courier New" w:cs="Courier New"/>
      <w:szCs w:val="21"/>
    </w:rPr>
  </w:style>
  <w:style w:type="paragraph" w:styleId="13">
    <w:name w:val="Date"/>
    <w:basedOn w:val="1"/>
    <w:next w:val="1"/>
    <w:qFormat/>
    <w:uiPriority w:val="99"/>
    <w:pPr>
      <w:ind w:left="100" w:leftChars="2500"/>
    </w:pPr>
  </w:style>
  <w:style w:type="paragraph" w:styleId="14">
    <w:name w:val="Body Text Indent 2"/>
    <w:basedOn w:val="1"/>
    <w:unhideWhenUsed/>
    <w:qFormat/>
    <w:uiPriority w:val="99"/>
    <w:pPr>
      <w:spacing w:after="120" w:line="480" w:lineRule="auto"/>
      <w:ind w:left="420" w:leftChars="200"/>
    </w:pPr>
    <w:rPr>
      <w:kern w:val="0"/>
      <w:sz w:val="20"/>
    </w:rPr>
  </w:style>
  <w:style w:type="paragraph" w:styleId="15">
    <w:name w:val="footer"/>
    <w:basedOn w:val="1"/>
    <w:unhideWhenUsed/>
    <w:qFormat/>
    <w:uiPriority w:val="99"/>
    <w:pPr>
      <w:tabs>
        <w:tab w:val="center" w:pos="4153"/>
        <w:tab w:val="right" w:pos="8306"/>
      </w:tabs>
      <w:snapToGrid w:val="0"/>
      <w:jc w:val="left"/>
    </w:pPr>
    <w:rPr>
      <w:kern w:val="0"/>
      <w:sz w:val="18"/>
      <w:szCs w:val="18"/>
    </w:rPr>
  </w:style>
  <w:style w:type="paragraph" w:styleId="1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7">
    <w:name w:val="toc 1"/>
    <w:basedOn w:val="1"/>
    <w:next w:val="1"/>
    <w:qFormat/>
    <w:uiPriority w:val="39"/>
    <w:rPr>
      <w:rFonts w:ascii="Times New Roman" w:hAnsi="Times New Roman"/>
      <w:szCs w:val="24"/>
    </w:rPr>
  </w:style>
  <w:style w:type="paragraph" w:styleId="18">
    <w:name w:val="toc 2"/>
    <w:basedOn w:val="1"/>
    <w:next w:val="1"/>
    <w:qFormat/>
    <w:uiPriority w:val="39"/>
    <w:pPr>
      <w:ind w:left="420" w:leftChars="200"/>
    </w:pPr>
    <w:rPr>
      <w:rFonts w:ascii="Times New Roman" w:hAnsi="Times New Roman" w:eastAsia="宋体" w:cs="Times New Roman"/>
    </w:rPr>
  </w:style>
  <w:style w:type="paragraph" w:styleId="19">
    <w:name w:val="Message Header"/>
    <w:basedOn w:val="1"/>
    <w:next w:val="20"/>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customStyle="1" w:styleId="20">
    <w:name w:val="[宋四中]"/>
    <w:basedOn w:val="12"/>
    <w:qFormat/>
    <w:uiPriority w:val="0"/>
    <w:pPr>
      <w:jc w:val="center"/>
    </w:pPr>
    <w:rPr>
      <w:rFonts w:cs="Times New Roman"/>
      <w:sz w:val="24"/>
      <w:szCs w:val="22"/>
    </w:rPr>
  </w:style>
  <w:style w:type="paragraph" w:styleId="2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22">
    <w:name w:val="Body Text First Indent"/>
    <w:basedOn w:val="9"/>
    <w:next w:val="19"/>
    <w:qFormat/>
    <w:uiPriority w:val="0"/>
    <w:pPr>
      <w:ind w:firstLine="420" w:firstLineChars="100"/>
    </w:pPr>
    <w:rPr>
      <w:rFonts w:eastAsia="宋体"/>
    </w:rPr>
  </w:style>
  <w:style w:type="paragraph" w:styleId="23">
    <w:name w:val="Body Text First Indent 2"/>
    <w:basedOn w:val="11"/>
    <w:next w:val="7"/>
    <w:qFormat/>
    <w:uiPriority w:val="0"/>
    <w:pPr>
      <w:wordWrap w:val="0"/>
      <w:adjustRightInd w:val="0"/>
      <w:snapToGrid w:val="0"/>
      <w:spacing w:after="0" w:line="312" w:lineRule="auto"/>
      <w:ind w:left="0" w:leftChars="0" w:firstLine="420" w:firstLineChars="200"/>
    </w:pPr>
    <w:rPr>
      <w:rFonts w:ascii="仿宋_GB2312"/>
      <w:sz w:val="28"/>
    </w:rPr>
  </w:style>
  <w:style w:type="table" w:styleId="25">
    <w:name w:val="Table Grid"/>
    <w:basedOn w:val="24"/>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rPr>
  </w:style>
  <w:style w:type="character" w:styleId="28">
    <w:name w:val="FollowedHyperlink"/>
    <w:basedOn w:val="26"/>
    <w:qFormat/>
    <w:uiPriority w:val="0"/>
    <w:rPr>
      <w:color w:val="800080"/>
      <w:u w:val="none"/>
    </w:rPr>
  </w:style>
  <w:style w:type="character" w:styleId="29">
    <w:name w:val="HTML Definition"/>
    <w:basedOn w:val="26"/>
    <w:qFormat/>
    <w:uiPriority w:val="0"/>
  </w:style>
  <w:style w:type="character" w:styleId="30">
    <w:name w:val="HTML Typewriter"/>
    <w:basedOn w:val="26"/>
    <w:qFormat/>
    <w:uiPriority w:val="0"/>
    <w:rPr>
      <w:rFonts w:hint="default" w:ascii="monospace" w:hAnsi="monospace" w:eastAsia="monospace" w:cs="monospace"/>
      <w:sz w:val="20"/>
    </w:rPr>
  </w:style>
  <w:style w:type="character" w:styleId="31">
    <w:name w:val="HTML Acronym"/>
    <w:basedOn w:val="26"/>
    <w:qFormat/>
    <w:uiPriority w:val="0"/>
  </w:style>
  <w:style w:type="character" w:styleId="32">
    <w:name w:val="HTML Variable"/>
    <w:basedOn w:val="26"/>
    <w:qFormat/>
    <w:uiPriority w:val="0"/>
  </w:style>
  <w:style w:type="character" w:styleId="33">
    <w:name w:val="Hyperlink"/>
    <w:unhideWhenUsed/>
    <w:qFormat/>
    <w:uiPriority w:val="99"/>
    <w:rPr>
      <w:color w:val="0000FF"/>
      <w:u w:val="none"/>
    </w:rPr>
  </w:style>
  <w:style w:type="character" w:styleId="34">
    <w:name w:val="HTML Code"/>
    <w:basedOn w:val="26"/>
    <w:qFormat/>
    <w:uiPriority w:val="0"/>
    <w:rPr>
      <w:rFonts w:hint="default" w:ascii="monospace" w:hAnsi="monospace" w:eastAsia="monospace" w:cs="monospace"/>
      <w:sz w:val="20"/>
    </w:rPr>
  </w:style>
  <w:style w:type="character" w:styleId="35">
    <w:name w:val="annotation reference"/>
    <w:basedOn w:val="26"/>
    <w:qFormat/>
    <w:uiPriority w:val="99"/>
    <w:rPr>
      <w:sz w:val="21"/>
    </w:rPr>
  </w:style>
  <w:style w:type="character" w:styleId="36">
    <w:name w:val="HTML Cite"/>
    <w:basedOn w:val="26"/>
    <w:qFormat/>
    <w:uiPriority w:val="0"/>
  </w:style>
  <w:style w:type="character" w:styleId="37">
    <w:name w:val="HTML Keyboard"/>
    <w:basedOn w:val="26"/>
    <w:qFormat/>
    <w:uiPriority w:val="0"/>
    <w:rPr>
      <w:rFonts w:hint="default" w:ascii="monospace" w:hAnsi="monospace" w:eastAsia="monospace" w:cs="monospace"/>
      <w:sz w:val="20"/>
    </w:rPr>
  </w:style>
  <w:style w:type="character" w:styleId="38">
    <w:name w:val="HTML Sample"/>
    <w:basedOn w:val="26"/>
    <w:qFormat/>
    <w:uiPriority w:val="0"/>
    <w:rPr>
      <w:rFonts w:ascii="monospace" w:hAnsi="monospace" w:eastAsia="monospace" w:cs="monospace"/>
    </w:rPr>
  </w:style>
  <w:style w:type="paragraph" w:customStyle="1" w:styleId="3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0">
    <w:name w:val="标题3"/>
    <w:basedOn w:val="5"/>
    <w:qFormat/>
    <w:uiPriority w:val="0"/>
    <w:pPr>
      <w:spacing w:before="120" w:after="120"/>
    </w:pPr>
    <w:rPr>
      <w:rFonts w:ascii="黑体" w:eastAsia="黑体"/>
      <w:b w:val="0"/>
      <w:sz w:val="28"/>
    </w:rPr>
  </w:style>
  <w:style w:type="paragraph" w:customStyle="1" w:styleId="41">
    <w:name w:val="Normal_23"/>
    <w:next w:val="42"/>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42">
    <w:name w:val="Body Text First Indent 2_18"/>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43">
    <w:name w:val="Normal_24"/>
    <w:next w:val="44"/>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44">
    <w:name w:val="Body Text First Indent 2_19"/>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45">
    <w:name w:val="Normal_25"/>
    <w:next w:val="46"/>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46">
    <w:name w:val="Body Text First Indent 2_20"/>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47">
    <w:name w:val="Heading 2"/>
    <w:basedOn w:val="48"/>
    <w:next w:val="48"/>
    <w:qFormat/>
    <w:uiPriority w:val="0"/>
    <w:pPr>
      <w:keepNext/>
      <w:keepLines/>
      <w:spacing w:line="360" w:lineRule="auto"/>
      <w:jc w:val="left"/>
      <w:outlineLvl w:val="1"/>
    </w:pPr>
    <w:rPr>
      <w:rFonts w:ascii="宋体" w:hAnsi="宋体" w:eastAsia="黑体" w:cs="宋体"/>
      <w:sz w:val="30"/>
    </w:rPr>
  </w:style>
  <w:style w:type="paragraph" w:customStyle="1" w:styleId="48">
    <w:name w:val="Normal_6"/>
    <w:next w:val="49"/>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49">
    <w:name w:val="Body Text First Indent 2_1"/>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50">
    <w:name w:val="Normal_27"/>
    <w:next w:val="51"/>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51">
    <w:name w:val="Body Text First Indent 2_22"/>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52">
    <w:name w:val="Normal_28"/>
    <w:next w:val="53"/>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53">
    <w:name w:val="Body Text First Indent 2_23"/>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54">
    <w:name w:val="Normal_29"/>
    <w:next w:val="55"/>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55">
    <w:name w:val="Body Text First Indent 2_24"/>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56">
    <w:name w:val="Normal_30"/>
    <w:next w:val="57"/>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57">
    <w:name w:val="Body Text First Indent 2_25"/>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58">
    <w:name w:val="Normal_31"/>
    <w:next w:val="59"/>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59">
    <w:name w:val="Body Text First Indent 2_26"/>
    <w:qFormat/>
    <w:uiPriority w:val="0"/>
    <w:pPr>
      <w:widowControl w:val="0"/>
      <w:autoSpaceDE w:val="0"/>
      <w:autoSpaceDN w:val="0"/>
      <w:adjustRightInd w:val="0"/>
      <w:spacing w:after="120"/>
      <w:ind w:left="420" w:leftChars="200" w:firstLine="420"/>
    </w:pPr>
    <w:rPr>
      <w:rFonts w:ascii="Times New Roman" w:hAnsi="Times New Roman" w:eastAsia="宋体" w:cs="Times New Roman"/>
      <w:szCs w:val="24"/>
      <w:lang w:val="en-US" w:eastAsia="zh-CN" w:bidi="ar-SA"/>
    </w:rPr>
  </w:style>
  <w:style w:type="paragraph" w:customStyle="1" w:styleId="60">
    <w:name w:val="p0"/>
    <w:basedOn w:val="1"/>
    <w:qFormat/>
    <w:uiPriority w:val="0"/>
    <w:pPr>
      <w:widowControl/>
    </w:pPr>
    <w:rPr>
      <w:kern w:val="1"/>
      <w:szCs w:val="21"/>
    </w:rPr>
  </w:style>
  <w:style w:type="paragraph" w:customStyle="1" w:styleId="61">
    <w:name w:val="Normal_3_18"/>
    <w:qFormat/>
    <w:uiPriority w:val="0"/>
    <w:rPr>
      <w:rFonts w:ascii="Times New Roman" w:hAnsi="Times New Roman" w:eastAsia="Times New Roman" w:cs="Times New Roman"/>
      <w:sz w:val="24"/>
      <w:szCs w:val="24"/>
      <w:lang w:bidi="ar-SA"/>
    </w:rPr>
  </w:style>
  <w:style w:type="paragraph" w:customStyle="1" w:styleId="62">
    <w:name w:val="Normal_3_19"/>
    <w:qFormat/>
    <w:uiPriority w:val="0"/>
    <w:rPr>
      <w:rFonts w:ascii="Times New Roman" w:hAnsi="Times New Roman" w:eastAsia="Times New Roman" w:cs="Times New Roman"/>
      <w:sz w:val="24"/>
      <w:szCs w:val="24"/>
      <w:lang w:bidi="ar-SA"/>
    </w:rPr>
  </w:style>
  <w:style w:type="paragraph" w:customStyle="1" w:styleId="63">
    <w:name w:val="Normal_3_20"/>
    <w:qFormat/>
    <w:uiPriority w:val="0"/>
    <w:rPr>
      <w:rFonts w:ascii="Times New Roman" w:hAnsi="Times New Roman" w:eastAsia="Times New Roman" w:cs="Times New Roman"/>
      <w:sz w:val="24"/>
      <w:szCs w:val="24"/>
      <w:lang w:bidi="ar-SA"/>
    </w:rPr>
  </w:style>
  <w:style w:type="character" w:customStyle="1" w:styleId="64">
    <w:name w:val="标题 4 Char"/>
    <w:link w:val="6"/>
    <w:qFormat/>
    <w:uiPriority w:val="0"/>
    <w:rPr>
      <w:rFonts w:ascii="Cambria" w:hAnsi="Cambria" w:cs="Cambria"/>
      <w:b/>
      <w:sz w:val="28"/>
      <w:szCs w:val="28"/>
    </w:rPr>
  </w:style>
  <w:style w:type="paragraph" w:styleId="65">
    <w:name w:val="List Paragraph"/>
    <w:basedOn w:val="1"/>
    <w:qFormat/>
    <w:uiPriority w:val="0"/>
    <w:pPr>
      <w:ind w:firstLine="420"/>
    </w:pPr>
    <w:rPr>
      <w:kern w:val="1"/>
    </w:rPr>
  </w:style>
  <w:style w:type="paragraph" w:customStyle="1" w:styleId="66">
    <w:name w:val="Table Paragraph"/>
    <w:basedOn w:val="1"/>
    <w:qFormat/>
    <w:uiPriority w:val="1"/>
    <w:rPr>
      <w:rFonts w:ascii="宋体" w:hAnsi="宋体" w:eastAsia="宋体" w:cs="宋体"/>
      <w:lang w:val="zh-CN" w:eastAsia="zh-CN" w:bidi="zh-CN"/>
    </w:rPr>
  </w:style>
  <w:style w:type="character" w:customStyle="1" w:styleId="67">
    <w:name w:val="font01"/>
    <w:basedOn w:val="26"/>
    <w:qFormat/>
    <w:uiPriority w:val="0"/>
    <w:rPr>
      <w:rFonts w:hint="eastAsia" w:ascii="等线" w:hAnsi="等线" w:eastAsia="等线" w:cs="等线"/>
      <w:color w:val="000000"/>
      <w:sz w:val="22"/>
      <w:szCs w:val="22"/>
      <w:u w:val="none"/>
    </w:rPr>
  </w:style>
  <w:style w:type="character" w:customStyle="1" w:styleId="68">
    <w:name w:val="font71"/>
    <w:basedOn w:val="26"/>
    <w:qFormat/>
    <w:uiPriority w:val="0"/>
    <w:rPr>
      <w:rFonts w:hint="eastAsia" w:ascii="宋体" w:hAnsi="宋体" w:eastAsia="宋体" w:cs="宋体"/>
      <w:color w:val="000000"/>
      <w:sz w:val="22"/>
      <w:szCs w:val="22"/>
      <w:u w:val="none"/>
    </w:rPr>
  </w:style>
  <w:style w:type="paragraph" w:customStyle="1" w:styleId="69">
    <w:name w:val="WPSOffice手动目录 1"/>
    <w:qFormat/>
    <w:uiPriority w:val="0"/>
    <w:pPr>
      <w:ind w:leftChars="0"/>
    </w:pPr>
    <w:rPr>
      <w:rFonts w:ascii="Times New Roman" w:hAnsi="Times New Roman" w:eastAsia="宋体" w:cs="Times New Roman"/>
      <w:sz w:val="20"/>
      <w:szCs w:val="20"/>
    </w:rPr>
  </w:style>
  <w:style w:type="character" w:customStyle="1" w:styleId="70">
    <w:name w:val="font31"/>
    <w:basedOn w:val="26"/>
    <w:qFormat/>
    <w:uiPriority w:val="0"/>
    <w:rPr>
      <w:rFonts w:hint="eastAsia" w:ascii="宋体" w:hAnsi="宋体" w:eastAsia="宋体" w:cs="宋体"/>
      <w:b/>
      <w:bCs/>
      <w:color w:val="FF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glossaryDocument" Target="glossary/document.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0444c94-4f03-4550-bdd6-8a4a5a7bee92}"/>
        <w:style w:val=""/>
        <w:category>
          <w:name w:val="常规"/>
          <w:gallery w:val="placeholder"/>
        </w:category>
        <w:types>
          <w:type w:val="bbPlcHdr"/>
        </w:types>
        <w:behaviors>
          <w:behavior w:val="content"/>
        </w:behaviors>
        <w:description w:val=""/>
        <w:guid w:val="{50444c94-4f03-4550-bdd6-8a4a5a7bee92}"/>
      </w:docPartPr>
      <w:docPartBody>
        <w:p>
          <w:pPr>
            <w:pStyle w:val="2"/>
          </w:pPr>
          <w:r>
            <w:rPr>
              <w:rStyle w:val="3"/>
              <w:rFonts w:hint="eastAsia"/>
            </w:rPr>
            <w:t>单击此处输入文字。</w:t>
          </w:r>
        </w:p>
      </w:docPartBody>
    </w:docPart>
    <w:docPart>
      <w:docPartPr>
        <w:name w:val="{a2764672-c6c3-4671-ac3d-6148c880ded2}"/>
        <w:style w:val=""/>
        <w:category>
          <w:name w:val="常规"/>
          <w:gallery w:val="placeholder"/>
        </w:category>
        <w:types>
          <w:type w:val="bbPlcHdr"/>
        </w:types>
        <w:behaviors>
          <w:behavior w:val="content"/>
        </w:behaviors>
        <w:description w:val=""/>
        <w:guid w:val="{a2764672-c6c3-4671-ac3d-6148c880ded2}"/>
      </w:docPartPr>
      <w:docPartBody>
        <w:p>
          <w:pPr>
            <w:pStyle w:val="4"/>
            <w:ind w:firstLine="480"/>
          </w:pPr>
          <w:r>
            <w:rPr>
              <w:rStyle w:val="3"/>
              <w:rFonts w:hint="eastAsia" w:ascii="宋体" w:hAnsi="宋体" w:eastAsiaTheme="minorEastAsia" w:cstheme="minorBidi"/>
              <w:sz w:val="24"/>
              <w:szCs w:val="24"/>
              <w:u w:val="single"/>
            </w:rPr>
            <w:t>单击此处输入工程地点</w:t>
          </w:r>
        </w:p>
      </w:docPartBody>
    </w:docPart>
    <w:docPart>
      <w:docPartPr>
        <w:name w:val="{4591b8a3-af1e-4d95-ac7a-305937d470ec}"/>
        <w:style w:val=""/>
        <w:category>
          <w:name w:val="常规"/>
          <w:gallery w:val="placeholder"/>
        </w:category>
        <w:types>
          <w:type w:val="bbPlcHdr"/>
        </w:types>
        <w:behaviors>
          <w:behavior w:val="content"/>
        </w:behaviors>
        <w:description w:val=""/>
        <w:guid w:val="{4591b8a3-af1e-4d95-ac7a-305937d470ec}"/>
      </w:docPartPr>
      <w:docPartBody>
        <w:p>
          <w:r>
            <w:rPr>
              <w:rStyle w:val="3"/>
              <w:rFonts w:hint="eastAsia"/>
            </w:rPr>
            <w:t>单击此处输入文字。</w:t>
          </w:r>
        </w:p>
      </w:docPartBody>
    </w:docPart>
    <w:docPart>
      <w:docPartPr>
        <w:name w:val="{bdc75671-8022-4bee-8c5d-181ccd813902}"/>
        <w:style w:val=""/>
        <w:category>
          <w:name w:val="常规"/>
          <w:gallery w:val="placeholder"/>
        </w:category>
        <w:types>
          <w:type w:val="bbPlcHdr"/>
        </w:types>
        <w:behaviors>
          <w:behavior w:val="content"/>
        </w:behaviors>
        <w:description w:val=""/>
        <w:guid w:val="{bdc75671-8022-4bee-8c5d-181ccd813902}"/>
      </w:docPartPr>
      <w:docPartBody>
        <w:p>
          <w:pPr>
            <w:pStyle w:val="5"/>
          </w:pPr>
          <w:r>
            <w:rPr>
              <w:rStyle w:val="3"/>
              <w:rFonts w:hint="eastAsia" w:ascii="宋体" w:hAnsi="宋体" w:eastAsiaTheme="minorEastAsia" w:cstheme="minorBidi"/>
              <w:sz w:val="24"/>
              <w:u w:val="single"/>
            </w:rPr>
            <w:t>单击此处输入工程内容</w:t>
          </w:r>
        </w:p>
      </w:docPartBody>
    </w:docPart>
    <w:docPart>
      <w:docPartPr>
        <w:name w:val="{1aeeec40-795b-4050-a619-5833ac89b55d}"/>
        <w:style w:val=""/>
        <w:category>
          <w:name w:val="常规"/>
          <w:gallery w:val="placeholder"/>
        </w:category>
        <w:types>
          <w:type w:val="bbPlcHdr"/>
        </w:types>
        <w:behaviors>
          <w:behavior w:val="content"/>
        </w:behaviors>
        <w:description w:val=""/>
        <w:guid w:val="{1aeeec40-795b-4050-a619-5833ac89b55d}"/>
      </w:docPartPr>
      <w:docPartBody>
        <w:p>
          <w:pPr>
            <w:pStyle w:val="6"/>
          </w:pPr>
          <w:r>
            <w:rPr>
              <w:rFonts w:hint="eastAsia" w:ascii="宋体" w:hAnsi="宋体" w:eastAsia="宋体" w:cs="Times New Roman"/>
              <w:b/>
              <w:color w:val="808080"/>
              <w:sz w:val="30"/>
              <w:szCs w:val="30"/>
              <w:u w:val="single"/>
            </w:rPr>
            <w:t>单击此处输入工程名称</w:t>
          </w:r>
        </w:p>
      </w:docPartBody>
    </w:docPart>
    <w:docPart>
      <w:docPartPr>
        <w:name w:val="{ea2a9206-9d74-4243-9671-44cf35549542}"/>
        <w:style w:val=""/>
        <w:category>
          <w:name w:val="常规"/>
          <w:gallery w:val="placeholder"/>
        </w:category>
        <w:types>
          <w:type w:val="bbPlcHdr"/>
        </w:types>
        <w:behaviors>
          <w:behavior w:val="content"/>
        </w:behaviors>
        <w:description w:val=""/>
        <w:guid w:val="{ea2a9206-9d74-4243-9671-44cf35549542}"/>
      </w:docPartPr>
      <w:docPartBody>
        <w:p>
          <w:pPr>
            <w:pStyle w:val="7"/>
          </w:pPr>
          <w:r>
            <w:rPr>
              <w:rStyle w:val="3"/>
              <w:rFonts w:hint="eastAsia" w:asciiTheme="majorEastAsia" w:hAnsiTheme="majorEastAsia" w:eastAsiaTheme="majorEastAsia" w:cstheme="minorBidi"/>
              <w:b/>
              <w:sz w:val="30"/>
              <w:szCs w:val="30"/>
              <w:u w:val="single"/>
            </w:rPr>
            <w:t>单击此处输入工程地点</w:t>
          </w:r>
        </w:p>
      </w:docPartBody>
    </w:docPart>
    <w:docPart>
      <w:docPartPr>
        <w:name w:val="{a74ea370-7e9f-45e6-976d-8a482102e831}"/>
        <w:style w:val=""/>
        <w:category>
          <w:name w:val="常规"/>
          <w:gallery w:val="placeholder"/>
        </w:category>
        <w:types>
          <w:type w:val="bbPlcHdr"/>
        </w:types>
        <w:behaviors>
          <w:behavior w:val="content"/>
        </w:behaviors>
        <w:description w:val=""/>
        <w:guid w:val="{a74ea370-7e9f-45e6-976d-8a482102e831}"/>
      </w:docPartPr>
      <w:docPartBody>
        <w:p>
          <w:pPr>
            <w:pStyle w:val="8"/>
          </w:pPr>
          <w:r>
            <w:rPr>
              <w:rStyle w:val="3"/>
              <w:rFonts w:hint="eastAsia" w:asciiTheme="majorEastAsia" w:hAnsiTheme="majorEastAsia" w:eastAsiaTheme="majorEastAsia"/>
              <w:b/>
              <w:sz w:val="30"/>
              <w:szCs w:val="30"/>
              <w:u w:val="single"/>
            </w:rPr>
            <w:t>单击此处输入工程名称</w:t>
          </w:r>
        </w:p>
      </w:docPartBody>
    </w:docPart>
    <w:docPart>
      <w:docPartPr>
        <w:name w:val="{bf760a99-67f4-41e4-ae43-a8ef73d88f50}"/>
        <w:style w:val=""/>
        <w:category>
          <w:name w:val="常规"/>
          <w:gallery w:val="placeholder"/>
        </w:category>
        <w:types>
          <w:type w:val="bbPlcHdr"/>
        </w:types>
        <w:behaviors>
          <w:behavior w:val="content"/>
        </w:behaviors>
        <w:description w:val=""/>
        <w:guid w:val="{bf760a99-67f4-41e4-ae43-a8ef73d88f50}"/>
      </w:docPartPr>
      <w:docPartBody>
        <w:p>
          <w:r>
            <w:rPr>
              <w:rStyle w:val="3"/>
              <w:rFonts w:hint="eastAsia"/>
            </w:rPr>
            <w:t>单击此处输入文字。</w:t>
          </w:r>
        </w:p>
      </w:docPartBody>
    </w:docPart>
    <w:docPart>
      <w:docPartPr>
        <w:name w:val="{061f95d4-de1b-42f8-9158-9c6e777af18c}"/>
        <w:style w:val=""/>
        <w:category>
          <w:name w:val="常规"/>
          <w:gallery w:val="placeholder"/>
        </w:category>
        <w:types>
          <w:type w:val="bbPlcHdr"/>
        </w:types>
        <w:behaviors>
          <w:behavior w:val="content"/>
        </w:behaviors>
        <w:description w:val=""/>
        <w:guid w:val="{061f95d4-de1b-42f8-9158-9c6e777af18c}"/>
      </w:docPartPr>
      <w:docPartBody>
        <w:p>
          <w:pPr>
            <w:pStyle w:val="2"/>
          </w:pPr>
          <w:r>
            <w:rPr>
              <w:rStyle w:val="3"/>
              <w:rFonts w:hint="eastAsia"/>
            </w:rPr>
            <w:t>单击此处输入文字。</w:t>
          </w:r>
        </w:p>
      </w:docPartBody>
    </w:docPart>
    <w:docPart>
      <w:docPartPr>
        <w:name w:val="{f1604300-ac64-418a-83cf-9837fb928a92}"/>
        <w:style w:val=""/>
        <w:category>
          <w:name w:val="常规"/>
          <w:gallery w:val="placeholder"/>
        </w:category>
        <w:types>
          <w:type w:val="bbPlcHdr"/>
        </w:types>
        <w:behaviors>
          <w:behavior w:val="content"/>
        </w:behaviors>
        <w:description w:val=""/>
        <w:guid w:val="{f1604300-ac64-418a-83cf-9837fb928a92}"/>
      </w:docPartPr>
      <w:docPartBody>
        <w:p>
          <w:pPr>
            <w:pStyle w:val="9"/>
          </w:pPr>
          <w:r>
            <w:rPr>
              <w:rStyle w:val="3"/>
              <w:rFonts w:hint="eastAsia"/>
            </w:rPr>
            <w:t>单击此处输入文字。</w:t>
          </w:r>
        </w:p>
      </w:docPartBody>
    </w:docPart>
    <w:docPart>
      <w:docPartPr>
        <w:name w:val="{95cf2e13-17ab-445d-bad9-28ef9e5f044f}"/>
        <w:style w:val=""/>
        <w:category>
          <w:name w:val="常规"/>
          <w:gallery w:val="placeholder"/>
        </w:category>
        <w:types>
          <w:type w:val="bbPlcHdr"/>
        </w:types>
        <w:behaviors>
          <w:behavior w:val="content"/>
        </w:behaviors>
        <w:description w:val=""/>
        <w:guid w:val="{95cf2e13-17ab-445d-bad9-28ef9e5f044f}"/>
      </w:docPartPr>
      <w:docPartBody>
        <w:p>
          <w:pPr>
            <w:pStyle w:val="10"/>
          </w:pPr>
          <w:r>
            <w:rPr>
              <w:rStyle w:val="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
    <w:name w:val="B7944521A881482595B2560FAE4CA7A1"/>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3">
    <w:name w:val="占位符文本1"/>
    <w:semiHidden/>
    <w:qFormat/>
    <w:uiPriority w:val="99"/>
    <w:rPr>
      <w:color w:val="808080"/>
    </w:rPr>
  </w:style>
  <w:style w:type="paragraph" w:customStyle="1" w:styleId="4">
    <w:name w:val="94D862389B18451AA9D70D7BD7815A202"/>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paragraph" w:customStyle="1" w:styleId="5">
    <w:name w:val="A326F450AB5444C0864B6FD707300378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7CC0B174872F4D22BA365C518B6727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B8B7F260DC74821BC2E441E11EA4CB2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D67B71445B4F428FABD2C0BEDB7FE0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E410C4AAD1A344CE9860BE0794ABA8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4DB4813350D643948B46DDEFF9B4421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2021-01-22T06:46:00Z</dcterms:created>
  <dc:creator>Lenovo</dc:creator>
  <cp:lastModifiedBy>NTKO</cp:lastModifiedBy>
  <dcterms:modified xsi:type="dcterms:W3CDTF">2024-05-29T03:22:41Z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EFEF81BDA986470289C8D89EB892A537</vt:lpwstr>
  </property>
</Properties>
</file>